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382889" w:rsidRDefault="007772E6" w:rsidP="00527A6D">
      <w:pPr>
        <w:pStyle w:val="a3"/>
        <w:widowControl w:val="0"/>
        <w:spacing w:after="160"/>
        <w:ind w:firstLine="0"/>
        <w:jc w:val="center"/>
        <w:rPr>
          <w:rFonts w:ascii="GHEA Grapalat" w:hAnsi="GHEA Grapalat"/>
          <w:i w:val="0"/>
          <w:sz w:val="24"/>
          <w:szCs w:val="24"/>
        </w:rPr>
      </w:pPr>
      <w:r w:rsidRPr="00AA5BD2">
        <w:rPr>
          <w:rFonts w:ascii="GHEA Grapalat" w:hAnsi="GHEA Grapalat"/>
          <w:i w:val="0"/>
          <w:sz w:val="24"/>
          <w:szCs w:val="24"/>
        </w:rPr>
        <w:t>О ЗАПРОСЕ КОТИРОВОК</w:t>
      </w: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864414">
        <w:rPr>
          <w:rFonts w:ascii="GHEA Grapalat" w:hAnsi="GHEA Grapalat"/>
          <w:i w:val="0"/>
          <w:lang w:val="af-ZA"/>
        </w:rPr>
        <w:t xml:space="preserve">2020.02.18 </w:t>
      </w:r>
      <w:r w:rsidR="00864414" w:rsidRPr="00BE3DCD">
        <w:rPr>
          <w:rFonts w:ascii="GHEA Grapalat" w:hAnsi="GHEA Grapalat"/>
          <w:i w:val="0"/>
          <w:lang w:val="af-ZA"/>
        </w:rPr>
        <w:t xml:space="preserve">  </w:t>
      </w:r>
      <w:r w:rsidRPr="009044F1">
        <w:rPr>
          <w:rFonts w:ascii="GHEA Grapalat" w:hAnsi="GHEA Grapalat"/>
          <w:i w:val="0"/>
          <w:sz w:val="24"/>
          <w:szCs w:val="24"/>
        </w:rPr>
        <w:t>"</w:t>
      </w:r>
      <w:r w:rsidR="000142CE">
        <w:rPr>
          <w:rFonts w:ascii="GHEA Grapalat" w:hAnsi="GHEA Grapalat"/>
          <w:i w:val="0"/>
          <w:sz w:val="24"/>
          <w:szCs w:val="24"/>
          <w:lang w:val="hy-AM"/>
        </w:rPr>
        <w:t xml:space="preserve">N </w:t>
      </w:r>
      <w:r w:rsidR="00C8153D">
        <w:rPr>
          <w:rFonts w:ascii="GHEA Grapalat" w:hAnsi="GHEA Grapalat"/>
          <w:i w:val="0"/>
          <w:sz w:val="24"/>
          <w:szCs w:val="24"/>
        </w:rPr>
        <w:t>2</w:t>
      </w:r>
      <w:r w:rsidRPr="009044F1">
        <w:rPr>
          <w:rFonts w:ascii="GHEA Grapalat" w:hAnsi="GHEA Grapalat"/>
          <w:i w:val="0"/>
          <w:sz w:val="24"/>
          <w:szCs w:val="24"/>
        </w:rPr>
        <w:t xml:space="preserve">" </w:t>
      </w:r>
    </w:p>
    <w:p w:rsidR="0091042F" w:rsidRPr="004A11E0" w:rsidRDefault="0006703E" w:rsidP="00527A6D">
      <w:pPr>
        <w:pStyle w:val="a3"/>
        <w:widowControl w:val="0"/>
        <w:spacing w:after="160"/>
        <w:ind w:firstLine="0"/>
        <w:jc w:val="center"/>
        <w:rPr>
          <w:rFonts w:ascii="GHEA Grapalat" w:hAnsi="GHEA Grapalat"/>
          <w:i w:val="0"/>
          <w:sz w:val="24"/>
          <w:szCs w:val="24"/>
          <w:u w:val="single"/>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864414">
        <w:rPr>
          <w:rFonts w:ascii="GHEA Grapalat" w:hAnsi="GHEA Grapalat"/>
          <w:i w:val="0"/>
          <w:sz w:val="24"/>
          <w:szCs w:val="24"/>
          <w:lang w:val="en-US"/>
        </w:rPr>
        <w:t>Թ</w:t>
      </w:r>
      <w:r w:rsidR="00864414" w:rsidRPr="0086248D">
        <w:rPr>
          <w:rFonts w:ascii="GHEA Grapalat" w:hAnsi="GHEA Grapalat"/>
          <w:i w:val="0"/>
          <w:sz w:val="24"/>
          <w:szCs w:val="24"/>
        </w:rPr>
        <w:t>16</w:t>
      </w:r>
      <w:r w:rsidR="00864414">
        <w:rPr>
          <w:rFonts w:ascii="GHEA Grapalat" w:hAnsi="GHEA Grapalat"/>
          <w:i w:val="0"/>
          <w:sz w:val="24"/>
          <w:szCs w:val="24"/>
          <w:lang w:val="en-US"/>
        </w:rPr>
        <w:t>ՊՈԼ</w:t>
      </w:r>
      <w:r w:rsidR="00864414" w:rsidRPr="0086248D">
        <w:rPr>
          <w:rFonts w:ascii="GHEA Grapalat" w:hAnsi="GHEA Grapalat"/>
          <w:i w:val="0"/>
          <w:sz w:val="24"/>
          <w:szCs w:val="24"/>
        </w:rPr>
        <w:t>-</w:t>
      </w:r>
      <w:r w:rsidR="00864414">
        <w:rPr>
          <w:rFonts w:ascii="GHEA Grapalat" w:hAnsi="GHEA Grapalat"/>
          <w:i w:val="0"/>
          <w:sz w:val="24"/>
          <w:szCs w:val="24"/>
          <w:lang w:val="en-US"/>
        </w:rPr>
        <w:t>ԳՀԱՊՁԲ</w:t>
      </w:r>
      <w:r w:rsidR="00864414" w:rsidRPr="0086248D">
        <w:rPr>
          <w:rFonts w:ascii="GHEA Grapalat" w:hAnsi="GHEA Grapalat"/>
          <w:i w:val="0"/>
          <w:sz w:val="24"/>
          <w:szCs w:val="24"/>
        </w:rPr>
        <w:t>-20/05</w:t>
      </w:r>
    </w:p>
    <w:p w:rsidR="00642EFE" w:rsidRPr="009044F1" w:rsidRDefault="007772E6" w:rsidP="007772E6">
      <w:pPr>
        <w:pStyle w:val="a3"/>
        <w:widowControl w:val="0"/>
        <w:spacing w:line="240" w:lineRule="auto"/>
        <w:ind w:firstLine="709"/>
        <w:jc w:val="left"/>
        <w:rPr>
          <w:rFonts w:ascii="GHEA Grapalat" w:hAnsi="GHEA Grapalat"/>
          <w:i w:val="0"/>
          <w:sz w:val="24"/>
          <w:szCs w:val="24"/>
        </w:rPr>
      </w:pPr>
      <w:r w:rsidRPr="00AA5BD2">
        <w:rPr>
          <w:rFonts w:ascii="GHEA Grapalat" w:hAnsi="GHEA Grapalat"/>
          <w:i w:val="0"/>
          <w:sz w:val="24"/>
          <w:szCs w:val="24"/>
        </w:rPr>
        <w:t>Заказчик</w:t>
      </w:r>
      <w:r>
        <w:rPr>
          <w:rFonts w:ascii="GHEA Grapalat" w:hAnsi="GHEA Grapalat"/>
          <w:i w:val="0"/>
          <w:sz w:val="24"/>
          <w:szCs w:val="24"/>
        </w:rPr>
        <w:t xml:space="preserve"> </w:t>
      </w:r>
      <w:proofErr w:type="gramStart"/>
      <w:r w:rsidR="00C8153D">
        <w:rPr>
          <w:rFonts w:ascii="GHEA Grapalat" w:hAnsi="GHEA Grapalat"/>
          <w:i w:val="0"/>
          <w:sz w:val="24"/>
          <w:szCs w:val="24"/>
        </w:rPr>
        <w:t>Поликлиника  N</w:t>
      </w:r>
      <w:proofErr w:type="gramEnd"/>
      <w:r w:rsidR="005A6E94" w:rsidRPr="005A6E94">
        <w:rPr>
          <w:rFonts w:ascii="GHEA Grapalat" w:hAnsi="GHEA Grapalat"/>
          <w:i w:val="0"/>
          <w:sz w:val="24"/>
          <w:szCs w:val="24"/>
        </w:rPr>
        <w:t xml:space="preserve"> </w:t>
      </w:r>
      <w:r w:rsidR="00C8153D">
        <w:rPr>
          <w:rFonts w:ascii="GHEA Grapalat" w:hAnsi="GHEA Grapalat"/>
          <w:i w:val="0"/>
          <w:sz w:val="24"/>
          <w:szCs w:val="24"/>
        </w:rPr>
        <w:t>16 ЗОՕ</w:t>
      </w:r>
      <w:r w:rsidRPr="009044F1">
        <w:rPr>
          <w:rFonts w:ascii="GHEA Grapalat" w:hAnsi="GHEA Grapalat"/>
          <w:i w:val="0"/>
          <w:sz w:val="24"/>
          <w:szCs w:val="24"/>
        </w:rPr>
        <w:t xml:space="preserve"> </w:t>
      </w:r>
      <w:r w:rsidR="00642EFE" w:rsidRPr="009044F1">
        <w:rPr>
          <w:rFonts w:ascii="GHEA Grapalat" w:hAnsi="GHEA Grapalat"/>
          <w:i w:val="0"/>
          <w:sz w:val="24"/>
          <w:szCs w:val="24"/>
        </w:rPr>
        <w:t>находящийся по адресу</w:t>
      </w:r>
      <w:r w:rsidRPr="007772E6">
        <w:rPr>
          <w:rFonts w:ascii="GHEA Grapalat" w:hAnsi="GHEA Grapalat"/>
          <w:i w:val="0"/>
          <w:sz w:val="24"/>
          <w:szCs w:val="24"/>
        </w:rPr>
        <w:t xml:space="preserve"> </w:t>
      </w:r>
      <w:proofErr w:type="spellStart"/>
      <w:r>
        <w:rPr>
          <w:rFonts w:ascii="GHEA Grapalat" w:hAnsi="GHEA Grapalat"/>
          <w:i w:val="0"/>
          <w:sz w:val="24"/>
          <w:szCs w:val="24"/>
        </w:rPr>
        <w:t>г.Ереван</w:t>
      </w:r>
      <w:proofErr w:type="spellEnd"/>
      <w:r>
        <w:rPr>
          <w:rFonts w:ascii="GHEA Grapalat" w:hAnsi="GHEA Grapalat"/>
          <w:i w:val="0"/>
          <w:sz w:val="24"/>
          <w:szCs w:val="24"/>
        </w:rPr>
        <w:t xml:space="preserve">  ул. </w:t>
      </w:r>
      <w:proofErr w:type="spellStart"/>
      <w:r w:rsidR="00C8153D">
        <w:rPr>
          <w:rFonts w:ascii="GHEA Grapalat" w:hAnsi="GHEA Grapalat"/>
          <w:i w:val="0"/>
          <w:sz w:val="24"/>
          <w:szCs w:val="24"/>
          <w:lang w:val="en-US"/>
        </w:rPr>
        <w:t>Dpo</w:t>
      </w:r>
      <w:proofErr w:type="spellEnd"/>
      <w:r w:rsidR="00C8153D">
        <w:rPr>
          <w:rFonts w:ascii="GHEA Grapalat" w:hAnsi="GHEA Grapalat"/>
          <w:i w:val="0"/>
          <w:sz w:val="24"/>
          <w:szCs w:val="24"/>
        </w:rPr>
        <w:t xml:space="preserve"> 17</w:t>
      </w:r>
      <w:r w:rsidRPr="00527A6D">
        <w:rPr>
          <w:rFonts w:ascii="GHEA Grapalat" w:hAnsi="GHEA Grapalat"/>
          <w:i w:val="0"/>
          <w:sz w:val="24"/>
          <w:szCs w:val="24"/>
        </w:rPr>
        <w:t xml:space="preserve">, </w:t>
      </w:r>
      <w:r w:rsidR="00642EFE" w:rsidRPr="007B0562">
        <w:rPr>
          <w:rFonts w:ascii="GHEA Grapalat" w:hAnsi="GHEA Grapalat"/>
          <w:i w:val="0"/>
          <w:sz w:val="24"/>
          <w:szCs w:val="24"/>
        </w:rPr>
        <w:t xml:space="preserve">объявляет </w:t>
      </w:r>
      <w:r w:rsidR="00856B7C" w:rsidRPr="00AA5BD2">
        <w:rPr>
          <w:rFonts w:ascii="GHEA Grapalat" w:hAnsi="GHEA Grapalat"/>
          <w:i w:val="0"/>
          <w:sz w:val="24"/>
          <w:szCs w:val="24"/>
        </w:rPr>
        <w:t>запрос котировок</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527A6D" w:rsidRPr="00382889" w:rsidRDefault="00A20B69" w:rsidP="008206B7">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roofErr w:type="gramStart"/>
      <w:r w:rsidR="00F73C86" w:rsidRPr="00F73C86">
        <w:rPr>
          <w:rStyle w:val="tlid-translation"/>
          <w:rFonts w:ascii="GHEA Grapalat" w:hAnsi="GHEA Grapalat" w:cs="Arial"/>
          <w:i w:val="0"/>
          <w:sz w:val="24"/>
          <w:szCs w:val="24"/>
        </w:rPr>
        <w:t>лекарства</w:t>
      </w:r>
      <w:r w:rsidR="007772E6" w:rsidRPr="009044F1">
        <w:rPr>
          <w:rFonts w:ascii="GHEA Grapalat" w:hAnsi="GHEA Grapalat"/>
          <w:i w:val="0"/>
          <w:sz w:val="24"/>
          <w:szCs w:val="24"/>
        </w:rPr>
        <w:t xml:space="preserve"> </w:t>
      </w:r>
      <w:r w:rsidR="00782D60">
        <w:rPr>
          <w:rFonts w:ascii="GHEA Grapalat" w:hAnsi="GHEA Grapalat"/>
          <w:i w:val="0"/>
          <w:sz w:val="24"/>
          <w:szCs w:val="24"/>
        </w:rPr>
        <w:t xml:space="preserve"> (</w:t>
      </w:r>
      <w:proofErr w:type="gramEnd"/>
      <w:r w:rsidR="00782D60">
        <w:rPr>
          <w:rFonts w:ascii="GHEA Grapalat" w:hAnsi="GHEA Grapalat"/>
          <w:i w:val="0"/>
          <w:sz w:val="24"/>
          <w:szCs w:val="24"/>
        </w:rPr>
        <w:t>далее — договор).</w:t>
      </w:r>
      <w:r w:rsidR="007772E6" w:rsidRPr="00F8561F">
        <w:rPr>
          <w:rStyle w:val="10"/>
        </w:rPr>
        <w:t xml:space="preserve"> </w:t>
      </w:r>
      <w:r w:rsidR="007772E6" w:rsidRPr="00F8561F">
        <w:rPr>
          <w:rStyle w:val="tlid-translation"/>
          <w:rFonts w:ascii="GHEA Grapalat" w:hAnsi="GHEA Grapalat" w:cs="Arial"/>
          <w:i w:val="0"/>
          <w:sz w:val="24"/>
          <w:szCs w:val="24"/>
        </w:rPr>
        <w:t>принимая</w:t>
      </w:r>
      <w:r w:rsidR="007772E6" w:rsidRPr="00F8561F">
        <w:rPr>
          <w:rStyle w:val="tlid-translation"/>
          <w:rFonts w:ascii="GHEA Grapalat" w:hAnsi="GHEA Grapalat" w:cs="Arial LatArm"/>
          <w:i w:val="0"/>
          <w:sz w:val="24"/>
          <w:szCs w:val="24"/>
        </w:rPr>
        <w:t xml:space="preserve"> </w:t>
      </w:r>
      <w:r w:rsidR="007772E6" w:rsidRPr="00F8561F">
        <w:rPr>
          <w:rStyle w:val="tlid-translation"/>
          <w:rFonts w:ascii="GHEA Grapalat" w:hAnsi="GHEA Grapalat" w:cs="Arial"/>
          <w:i w:val="0"/>
          <w:sz w:val="24"/>
          <w:szCs w:val="24"/>
        </w:rPr>
        <w:t>во</w:t>
      </w:r>
      <w:r w:rsidR="007772E6" w:rsidRPr="00F8561F">
        <w:rPr>
          <w:rStyle w:val="tlid-translation"/>
          <w:rFonts w:ascii="GHEA Grapalat" w:hAnsi="GHEA Grapalat" w:cs="Arial LatArm"/>
          <w:i w:val="0"/>
          <w:sz w:val="24"/>
          <w:szCs w:val="24"/>
        </w:rPr>
        <w:t xml:space="preserve"> </w:t>
      </w:r>
      <w:r w:rsidR="007772E6" w:rsidRPr="00F8561F">
        <w:rPr>
          <w:rStyle w:val="tlid-translation"/>
          <w:rFonts w:ascii="GHEA Grapalat" w:hAnsi="GHEA Grapalat" w:cs="Arial"/>
          <w:i w:val="0"/>
          <w:sz w:val="24"/>
          <w:szCs w:val="24"/>
        </w:rPr>
        <w:t>внимание</w:t>
      </w:r>
      <w:r w:rsidR="007772E6" w:rsidRPr="00F8561F">
        <w:rPr>
          <w:rStyle w:val="tlid-translation"/>
          <w:rFonts w:ascii="GHEA Grapalat" w:hAnsi="GHEA Grapalat" w:cs="Arial LatArm"/>
          <w:i w:val="0"/>
          <w:sz w:val="24"/>
          <w:szCs w:val="24"/>
        </w:rPr>
        <w:t xml:space="preserve"> </w:t>
      </w:r>
      <w:r w:rsidR="007772E6" w:rsidRPr="00F8561F">
        <w:rPr>
          <w:rStyle w:val="tlid-translation"/>
          <w:rFonts w:ascii="GHEA Grapalat" w:hAnsi="GHEA Grapalat" w:cs="Arial"/>
          <w:i w:val="0"/>
          <w:sz w:val="24"/>
          <w:szCs w:val="24"/>
        </w:rPr>
        <w:t>положения</w:t>
      </w:r>
      <w:r w:rsidR="007772E6" w:rsidRPr="00F8561F">
        <w:rPr>
          <w:rStyle w:val="tlid-translation"/>
          <w:rFonts w:ascii="GHEA Grapalat" w:hAnsi="GHEA Grapalat" w:cs="Arial LatArm"/>
          <w:i w:val="0"/>
          <w:sz w:val="24"/>
          <w:szCs w:val="24"/>
        </w:rPr>
        <w:t xml:space="preserve"> </w:t>
      </w:r>
      <w:r w:rsidR="007772E6" w:rsidRPr="00F8561F">
        <w:rPr>
          <w:rStyle w:val="tlid-translation"/>
          <w:rFonts w:ascii="GHEA Grapalat" w:hAnsi="GHEA Grapalat" w:cs="Arial"/>
          <w:i w:val="0"/>
          <w:sz w:val="24"/>
          <w:szCs w:val="24"/>
        </w:rPr>
        <w:t>Закона</w:t>
      </w:r>
      <w:r w:rsidR="007772E6" w:rsidRPr="00F8561F">
        <w:rPr>
          <w:rStyle w:val="tlid-translation"/>
          <w:rFonts w:ascii="GHEA Grapalat" w:hAnsi="GHEA Grapalat"/>
          <w:i w:val="0"/>
          <w:sz w:val="24"/>
          <w:szCs w:val="24"/>
        </w:rPr>
        <w:t>.</w:t>
      </w:r>
      <w:r w:rsidR="007772E6" w:rsidRPr="00F8561F">
        <w:rPr>
          <w:rStyle w:val="tlid-translation"/>
          <w:rFonts w:ascii="GHEA Grapalat" w:hAnsi="GHEA Grapalat" w:cs="Arial"/>
          <w:i w:val="0"/>
          <w:sz w:val="24"/>
          <w:szCs w:val="24"/>
        </w:rPr>
        <w:t xml:space="preserve"> статьи</w:t>
      </w:r>
      <w:r w:rsidR="007772E6" w:rsidRPr="00F8561F">
        <w:rPr>
          <w:rStyle w:val="tlid-translation"/>
          <w:rFonts w:ascii="GHEA Grapalat" w:hAnsi="GHEA Grapalat" w:cs="Arial LatArm"/>
          <w:i w:val="0"/>
          <w:sz w:val="24"/>
          <w:szCs w:val="24"/>
        </w:rPr>
        <w:t xml:space="preserve"> 15</w:t>
      </w:r>
      <w:r w:rsidR="007772E6">
        <w:rPr>
          <w:rStyle w:val="tlid-translation"/>
          <w:rFonts w:ascii="GHEA Grapalat" w:hAnsi="GHEA Grapalat" w:cs="Arial LatArm"/>
          <w:i w:val="0"/>
          <w:sz w:val="24"/>
          <w:szCs w:val="24"/>
        </w:rPr>
        <w:t xml:space="preserve"> </w:t>
      </w:r>
      <w:r w:rsidR="007772E6" w:rsidRPr="00F8561F">
        <w:rPr>
          <w:rStyle w:val="tlid-translation"/>
          <w:rFonts w:ascii="GHEA Grapalat" w:hAnsi="GHEA Grapalat" w:cs="Arial"/>
          <w:i w:val="0"/>
          <w:sz w:val="24"/>
          <w:szCs w:val="24"/>
        </w:rPr>
        <w:t>части</w:t>
      </w:r>
      <w:r w:rsidR="007772E6" w:rsidRPr="00F8561F">
        <w:rPr>
          <w:rStyle w:val="tlid-translation"/>
          <w:rFonts w:ascii="GHEA Grapalat" w:hAnsi="GHEA Grapalat" w:cs="Arial LatArm"/>
          <w:i w:val="0"/>
          <w:sz w:val="24"/>
          <w:szCs w:val="24"/>
        </w:rPr>
        <w:t xml:space="preserve"> 6</w:t>
      </w:r>
      <w:r w:rsidR="007772E6">
        <w:rPr>
          <w:rStyle w:val="tlid-translation"/>
          <w:rFonts w:ascii="GHEA Grapalat" w:hAnsi="GHEA Grapalat" w:cs="Arial LatArm"/>
          <w:i w:val="0"/>
          <w:sz w:val="24"/>
          <w:szCs w:val="24"/>
        </w:rPr>
        <w:t>.</w:t>
      </w:r>
    </w:p>
    <w:p w:rsidR="00357D48" w:rsidRPr="00527A6D" w:rsidRDefault="00A20B69" w:rsidP="00527A6D">
      <w:pPr>
        <w:pStyle w:val="a3"/>
        <w:widowControl w:val="0"/>
        <w:spacing w:after="160"/>
        <w:ind w:firstLine="0"/>
        <w:rPr>
          <w:rFonts w:ascii="GHEA Grapalat" w:hAnsi="GHEA Grapalat"/>
          <w:i w:val="0"/>
          <w:spacing w:val="6"/>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7772E6"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данной</w:t>
      </w:r>
      <w:proofErr w:type="gramEnd"/>
      <w:r w:rsidRPr="000811C1">
        <w:rPr>
          <w:rFonts w:ascii="GHEA Grapalat" w:hAnsi="GHEA Grapalat"/>
          <w:i w:val="0"/>
          <w:sz w:val="24"/>
          <w:szCs w:val="24"/>
        </w:rPr>
        <w:t xml:space="preserve">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677658" w:rsidP="00B46D58">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w:t>
      </w:r>
      <w:r w:rsidR="007772E6" w:rsidRPr="00AA5BD2">
        <w:rPr>
          <w:rFonts w:ascii="GHEA Grapalat" w:hAnsi="GHEA Grapalat"/>
          <w:i w:val="0"/>
          <w:sz w:val="24"/>
          <w:szCs w:val="24"/>
        </w:rPr>
        <w:t xml:space="preserve">до </w:t>
      </w:r>
      <w:r w:rsidR="00527A6D" w:rsidRPr="00527A6D">
        <w:rPr>
          <w:rFonts w:ascii="GHEA Grapalat" w:hAnsi="GHEA Grapalat"/>
          <w:i w:val="0"/>
          <w:sz w:val="24"/>
          <w:szCs w:val="24"/>
        </w:rPr>
        <w:t>1</w:t>
      </w:r>
      <w:r w:rsidR="00864414" w:rsidRPr="00864414">
        <w:rPr>
          <w:rFonts w:ascii="GHEA Grapalat" w:hAnsi="GHEA Grapalat"/>
          <w:i w:val="0"/>
          <w:sz w:val="24"/>
          <w:szCs w:val="24"/>
        </w:rPr>
        <w:t>5</w:t>
      </w:r>
      <w:r w:rsidR="00527A6D" w:rsidRPr="00527A6D">
        <w:rPr>
          <w:rFonts w:ascii="GHEA Grapalat" w:hAnsi="GHEA Grapalat"/>
          <w:i w:val="0"/>
          <w:sz w:val="24"/>
          <w:szCs w:val="24"/>
        </w:rPr>
        <w:t>.</w:t>
      </w:r>
      <w:r w:rsidR="00864414">
        <w:rPr>
          <w:rFonts w:ascii="GHEA Grapalat" w:hAnsi="GHEA Grapalat"/>
          <w:i w:val="0"/>
          <w:sz w:val="24"/>
          <w:szCs w:val="24"/>
        </w:rPr>
        <w:t>0</w:t>
      </w:r>
      <w:r w:rsidR="00527A6D" w:rsidRPr="008206B7">
        <w:rPr>
          <w:rFonts w:ascii="GHEA Grapalat" w:hAnsi="GHEA Grapalat"/>
          <w:i w:val="0"/>
          <w:sz w:val="24"/>
          <w:szCs w:val="24"/>
        </w:rPr>
        <w:t>0</w:t>
      </w:r>
      <w:r w:rsidR="007772E6" w:rsidRPr="008206B7">
        <w:rPr>
          <w:rFonts w:ascii="GHEA Grapalat" w:hAnsi="GHEA Grapalat"/>
          <w:i w:val="0"/>
          <w:sz w:val="24"/>
          <w:szCs w:val="24"/>
        </w:rPr>
        <w:t xml:space="preserve"> часов </w:t>
      </w:r>
      <w:r w:rsidR="00EA0054" w:rsidRPr="008206B7">
        <w:rPr>
          <w:rFonts w:ascii="GHEA Grapalat" w:hAnsi="GHEA Grapalat"/>
          <w:i w:val="0"/>
          <w:sz w:val="24"/>
          <w:szCs w:val="24"/>
          <w:lang w:val="hy-AM"/>
        </w:rPr>
        <w:t xml:space="preserve">7-го </w:t>
      </w:r>
      <w:proofErr w:type="gramStart"/>
      <w:r w:rsidR="00EA0054" w:rsidRPr="008206B7">
        <w:rPr>
          <w:rFonts w:ascii="GHEA Grapalat" w:hAnsi="GHEA Grapalat"/>
          <w:i w:val="0"/>
          <w:sz w:val="24"/>
          <w:szCs w:val="24"/>
          <w:lang w:val="hy-AM"/>
        </w:rPr>
        <w:t>дня</w:t>
      </w:r>
      <w:r w:rsidR="007772E6" w:rsidRPr="008206B7">
        <w:rPr>
          <w:rFonts w:ascii="GHEA Grapalat" w:hAnsi="GHEA Grapalat"/>
          <w:i w:val="0"/>
          <w:sz w:val="24"/>
          <w:szCs w:val="24"/>
        </w:rPr>
        <w:t xml:space="preserve"> </w:t>
      </w:r>
      <w:r w:rsidR="007772E6" w:rsidRPr="008206B7">
        <w:rPr>
          <w:rStyle w:val="tlid-translation"/>
          <w:rFonts w:ascii="GHEA Grapalat" w:hAnsi="GHEA Grapalat" w:cs="Arial LatArm"/>
          <w:i w:val="0"/>
          <w:sz w:val="24"/>
          <w:szCs w:val="24"/>
        </w:rPr>
        <w:t>,</w:t>
      </w:r>
      <w:proofErr w:type="gramEnd"/>
      <w:r w:rsidR="007772E6" w:rsidRPr="008206B7">
        <w:rPr>
          <w:rStyle w:val="tlid-translation"/>
          <w:rFonts w:ascii="GHEA Grapalat" w:hAnsi="GHEA Grapalat" w:cs="Arial LatArm"/>
          <w:i w:val="0"/>
          <w:sz w:val="24"/>
          <w:szCs w:val="24"/>
        </w:rPr>
        <w:t xml:space="preserve"> </w:t>
      </w:r>
      <w:r w:rsidR="007772E6" w:rsidRPr="008206B7">
        <w:rPr>
          <w:rStyle w:val="tlid-translation"/>
          <w:rFonts w:ascii="GHEA Grapalat" w:hAnsi="GHEA Grapalat" w:cs="Arial"/>
          <w:i w:val="0"/>
          <w:sz w:val="24"/>
          <w:szCs w:val="24"/>
        </w:rPr>
        <w:t>следующего</w:t>
      </w:r>
      <w:r w:rsidR="007772E6" w:rsidRPr="008206B7">
        <w:rPr>
          <w:rStyle w:val="tlid-translation"/>
          <w:rFonts w:ascii="GHEA Grapalat" w:hAnsi="GHEA Grapalat" w:cs="Arial LatArm"/>
          <w:i w:val="0"/>
          <w:sz w:val="24"/>
          <w:szCs w:val="24"/>
        </w:rPr>
        <w:t xml:space="preserve"> </w:t>
      </w:r>
      <w:r w:rsidR="007772E6" w:rsidRPr="008206B7">
        <w:rPr>
          <w:rStyle w:val="tlid-translation"/>
          <w:rFonts w:ascii="GHEA Grapalat" w:hAnsi="GHEA Grapalat" w:cs="Arial"/>
          <w:i w:val="0"/>
          <w:sz w:val="24"/>
          <w:szCs w:val="24"/>
        </w:rPr>
        <w:t>за</w:t>
      </w:r>
      <w:r w:rsidR="007772E6" w:rsidRPr="008206B7">
        <w:rPr>
          <w:rStyle w:val="tlid-translation"/>
          <w:rFonts w:ascii="GHEA Grapalat" w:hAnsi="GHEA Grapalat" w:cs="Arial LatArm"/>
          <w:i w:val="0"/>
          <w:sz w:val="24"/>
          <w:szCs w:val="24"/>
        </w:rPr>
        <w:t xml:space="preserve"> </w:t>
      </w:r>
      <w:r w:rsidR="007772E6" w:rsidRPr="008206B7">
        <w:rPr>
          <w:rStyle w:val="tlid-translation"/>
          <w:rFonts w:ascii="GHEA Grapalat" w:hAnsi="GHEA Grapalat" w:cs="Arial"/>
          <w:i w:val="0"/>
          <w:sz w:val="24"/>
          <w:szCs w:val="24"/>
        </w:rPr>
        <w:t>днем</w:t>
      </w:r>
      <w:r w:rsidR="007772E6" w:rsidRPr="008206B7">
        <w:rPr>
          <w:rFonts w:ascii="GHEA Grapalat" w:hAnsi="GHEA Grapalat"/>
          <w:i w:val="0"/>
          <w:sz w:val="24"/>
          <w:szCs w:val="24"/>
        </w:rPr>
        <w:t xml:space="preserve"> опубликования настоящего объявления</w:t>
      </w:r>
      <w:r w:rsidRPr="008206B7">
        <w:rPr>
          <w:rFonts w:ascii="GHEA Grapalat" w:hAnsi="GHEA Grapalat"/>
          <w:i w:val="0"/>
          <w:sz w:val="24"/>
          <w:szCs w:val="24"/>
        </w:rPr>
        <w:t>.</w:t>
      </w:r>
      <w:r w:rsidRPr="009044F1">
        <w:rPr>
          <w:rFonts w:ascii="GHEA Grapalat" w:hAnsi="GHEA Grapalat"/>
          <w:i w:val="0"/>
          <w:sz w:val="24"/>
          <w:szCs w:val="24"/>
        </w:rPr>
        <w:t xml:space="preserve">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 xml:space="preserve">обеспечивает бесплатное предоставление приглашения в бумажной форме </w:t>
      </w:r>
      <w:proofErr w:type="gramStart"/>
      <w:r w:rsidR="00357D48" w:rsidRPr="00D5443D">
        <w:rPr>
          <w:rFonts w:ascii="GHEA Grapalat" w:hAnsi="GHEA Grapalat"/>
          <w:i w:val="0"/>
          <w:spacing w:val="-6"/>
          <w:sz w:val="24"/>
          <w:szCs w:val="24"/>
        </w:rPr>
        <w:t>При</w:t>
      </w:r>
      <w:proofErr w:type="gramEnd"/>
      <w:r w:rsidR="00357D48" w:rsidRPr="00D5443D">
        <w:rPr>
          <w:rFonts w:ascii="GHEA Grapalat" w:hAnsi="GHEA Grapalat"/>
          <w:i w:val="0"/>
          <w:spacing w:val="-6"/>
          <w:sz w:val="24"/>
          <w:szCs w:val="24"/>
        </w:rPr>
        <w:t xml:space="preserve">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00357D48"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bookmarkStart w:id="0" w:name="_GoBack"/>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0F11E5" w:rsidRDefault="00F040BE" w:rsidP="001516B2">
      <w:pPr>
        <w:pStyle w:val="a3"/>
        <w:widowControl w:val="0"/>
        <w:spacing w:after="160" w:line="240" w:lineRule="auto"/>
        <w:ind w:firstLine="0"/>
        <w:contextualSpacing/>
        <w:rPr>
          <w:rFonts w:ascii="GHEA Grapalat" w:hAnsi="GHEA Grapalat"/>
          <w:i w:val="0"/>
          <w:sz w:val="24"/>
          <w:szCs w:val="24"/>
        </w:rPr>
      </w:pPr>
      <w:r w:rsidRPr="000F11E5">
        <w:rPr>
          <w:rFonts w:ascii="GHEA Grapalat" w:hAnsi="GHEA Grapalat"/>
          <w:i w:val="0"/>
          <w:sz w:val="24"/>
          <w:szCs w:val="24"/>
        </w:rPr>
        <w:t>Заявки на запрос котировок необходимо подавать по адресу</w:t>
      </w:r>
      <w:r w:rsidRPr="000F11E5">
        <w:rPr>
          <w:rFonts w:ascii="GHEA Grapalat" w:hAnsi="GHEA Grapalat"/>
          <w:i w:val="0"/>
          <w:spacing w:val="6"/>
          <w:sz w:val="24"/>
          <w:szCs w:val="24"/>
        </w:rPr>
        <w:t xml:space="preserve"> </w:t>
      </w:r>
      <w:proofErr w:type="spellStart"/>
      <w:proofErr w:type="gramStart"/>
      <w:r>
        <w:rPr>
          <w:rFonts w:ascii="GHEA Grapalat" w:hAnsi="GHEA Grapalat"/>
          <w:i w:val="0"/>
          <w:sz w:val="24"/>
          <w:szCs w:val="24"/>
        </w:rPr>
        <w:t>г.Ереван</w:t>
      </w:r>
      <w:proofErr w:type="spellEnd"/>
      <w:r>
        <w:rPr>
          <w:rFonts w:ascii="GHEA Grapalat" w:hAnsi="GHEA Grapalat"/>
          <w:i w:val="0"/>
          <w:sz w:val="24"/>
          <w:szCs w:val="24"/>
        </w:rPr>
        <w:t xml:space="preserve">  ул.</w:t>
      </w:r>
      <w:proofErr w:type="gramEnd"/>
      <w:r>
        <w:rPr>
          <w:rFonts w:ascii="GHEA Grapalat" w:hAnsi="GHEA Grapalat"/>
          <w:i w:val="0"/>
          <w:sz w:val="24"/>
          <w:szCs w:val="24"/>
        </w:rPr>
        <w:t xml:space="preserve"> </w:t>
      </w:r>
      <w:proofErr w:type="spellStart"/>
      <w:r w:rsidR="00C8153D">
        <w:rPr>
          <w:rFonts w:ascii="GHEA Grapalat" w:hAnsi="GHEA Grapalat"/>
          <w:i w:val="0"/>
          <w:sz w:val="24"/>
          <w:szCs w:val="24"/>
          <w:lang w:val="en-US"/>
        </w:rPr>
        <w:t>Dpo</w:t>
      </w:r>
      <w:proofErr w:type="spellEnd"/>
      <w:r>
        <w:rPr>
          <w:rFonts w:ascii="GHEA Grapalat" w:hAnsi="GHEA Grapalat"/>
          <w:i w:val="0"/>
          <w:sz w:val="24"/>
          <w:szCs w:val="24"/>
        </w:rPr>
        <w:t xml:space="preserve">  1</w:t>
      </w:r>
      <w:r w:rsidR="00C8153D" w:rsidRPr="00C8153D">
        <w:rPr>
          <w:rFonts w:ascii="GHEA Grapalat" w:hAnsi="GHEA Grapalat"/>
          <w:i w:val="0"/>
          <w:sz w:val="24"/>
          <w:szCs w:val="24"/>
        </w:rPr>
        <w:t>7</w:t>
      </w:r>
      <w:r>
        <w:rPr>
          <w:rFonts w:ascii="GHEA Grapalat" w:hAnsi="GHEA Grapalat"/>
          <w:i w:val="0"/>
          <w:sz w:val="24"/>
          <w:szCs w:val="24"/>
        </w:rPr>
        <w:t>,</w:t>
      </w:r>
      <w:r>
        <w:rPr>
          <w:rFonts w:ascii="GHEA Grapalat" w:hAnsi="GHEA Grapalat"/>
          <w:i w:val="0"/>
          <w:sz w:val="24"/>
          <w:szCs w:val="24"/>
          <w:lang w:val="hy-AM"/>
        </w:rPr>
        <w:t xml:space="preserve">  </w:t>
      </w:r>
      <w:r w:rsidRPr="000F0CA8">
        <w:rPr>
          <w:rFonts w:ascii="GHEA Grapalat" w:hAnsi="GHEA Grapalat"/>
          <w:i w:val="0"/>
          <w:sz w:val="24"/>
          <w:szCs w:val="24"/>
        </w:rPr>
        <w:t xml:space="preserve">в документарной форме, </w:t>
      </w:r>
      <w:r w:rsidRPr="008206B7">
        <w:rPr>
          <w:rFonts w:ascii="GHEA Grapalat" w:hAnsi="GHEA Grapalat"/>
          <w:i w:val="0"/>
          <w:sz w:val="24"/>
          <w:szCs w:val="24"/>
        </w:rPr>
        <w:t xml:space="preserve">до </w:t>
      </w:r>
      <w:r w:rsidR="00864414" w:rsidRPr="00864414">
        <w:rPr>
          <w:rFonts w:ascii="GHEA Grapalat" w:hAnsi="GHEA Grapalat"/>
          <w:i w:val="0"/>
          <w:sz w:val="24"/>
          <w:szCs w:val="24"/>
        </w:rPr>
        <w:t>15</w:t>
      </w:r>
      <w:r w:rsidR="00527A6D" w:rsidRPr="008206B7">
        <w:rPr>
          <w:rFonts w:ascii="GHEA Grapalat" w:hAnsi="GHEA Grapalat"/>
          <w:i w:val="0"/>
          <w:sz w:val="24"/>
          <w:szCs w:val="24"/>
        </w:rPr>
        <w:t>.</w:t>
      </w:r>
      <w:r w:rsidR="00C8153D" w:rsidRPr="00C8153D">
        <w:rPr>
          <w:rFonts w:ascii="GHEA Grapalat" w:hAnsi="GHEA Grapalat"/>
          <w:i w:val="0"/>
          <w:sz w:val="24"/>
          <w:szCs w:val="24"/>
        </w:rPr>
        <w:t>0</w:t>
      </w:r>
      <w:r w:rsidR="00527A6D" w:rsidRPr="008206B7">
        <w:rPr>
          <w:rFonts w:ascii="GHEA Grapalat" w:hAnsi="GHEA Grapalat"/>
          <w:i w:val="0"/>
          <w:sz w:val="24"/>
          <w:szCs w:val="24"/>
        </w:rPr>
        <w:t xml:space="preserve">0 </w:t>
      </w:r>
      <w:r w:rsidRPr="008206B7">
        <w:rPr>
          <w:rFonts w:ascii="GHEA Grapalat" w:hAnsi="GHEA Grapalat"/>
          <w:i w:val="0"/>
          <w:sz w:val="24"/>
          <w:szCs w:val="24"/>
        </w:rPr>
        <w:t>часов</w:t>
      </w:r>
      <w:r w:rsidR="00EA0054" w:rsidRPr="008206B7">
        <w:rPr>
          <w:rFonts w:ascii="GHEA Grapalat" w:hAnsi="GHEA Grapalat"/>
          <w:i w:val="0"/>
          <w:sz w:val="24"/>
          <w:szCs w:val="24"/>
          <w:lang w:val="hy-AM"/>
        </w:rPr>
        <w:t xml:space="preserve"> 7-го дня</w:t>
      </w:r>
      <w:r w:rsidRPr="008206B7">
        <w:rPr>
          <w:rStyle w:val="tlid-translation"/>
          <w:rFonts w:ascii="GHEA Grapalat" w:hAnsi="GHEA Grapalat" w:cs="Arial LatArm"/>
          <w:i w:val="0"/>
          <w:sz w:val="24"/>
          <w:szCs w:val="24"/>
        </w:rPr>
        <w:t xml:space="preserve">, </w:t>
      </w:r>
      <w:r w:rsidRPr="008206B7">
        <w:rPr>
          <w:rStyle w:val="tlid-translation"/>
          <w:rFonts w:ascii="GHEA Grapalat" w:hAnsi="GHEA Grapalat" w:cs="Arial"/>
          <w:i w:val="0"/>
          <w:sz w:val="24"/>
          <w:szCs w:val="24"/>
        </w:rPr>
        <w:t>следующего</w:t>
      </w:r>
      <w:r w:rsidRPr="008206B7">
        <w:rPr>
          <w:rStyle w:val="tlid-translation"/>
          <w:rFonts w:ascii="GHEA Grapalat" w:hAnsi="GHEA Grapalat" w:cs="Arial LatArm"/>
          <w:i w:val="0"/>
          <w:sz w:val="24"/>
          <w:szCs w:val="24"/>
        </w:rPr>
        <w:t xml:space="preserve"> </w:t>
      </w:r>
      <w:r w:rsidRPr="008206B7">
        <w:rPr>
          <w:rStyle w:val="tlid-translation"/>
          <w:rFonts w:ascii="GHEA Grapalat" w:hAnsi="GHEA Grapalat" w:cs="Arial"/>
          <w:i w:val="0"/>
          <w:sz w:val="24"/>
          <w:szCs w:val="24"/>
        </w:rPr>
        <w:t>за</w:t>
      </w:r>
      <w:r w:rsidRPr="008206B7">
        <w:rPr>
          <w:rStyle w:val="tlid-translation"/>
          <w:rFonts w:ascii="GHEA Grapalat" w:hAnsi="GHEA Grapalat" w:cs="Arial LatArm"/>
          <w:i w:val="0"/>
          <w:sz w:val="24"/>
          <w:szCs w:val="24"/>
        </w:rPr>
        <w:t xml:space="preserve"> </w:t>
      </w:r>
      <w:r w:rsidRPr="008206B7">
        <w:rPr>
          <w:rStyle w:val="tlid-translation"/>
          <w:rFonts w:ascii="GHEA Grapalat" w:hAnsi="GHEA Grapalat" w:cs="Arial"/>
          <w:i w:val="0"/>
          <w:sz w:val="24"/>
          <w:szCs w:val="24"/>
        </w:rPr>
        <w:t>днем</w:t>
      </w:r>
      <w:r w:rsidRPr="008206B7">
        <w:rPr>
          <w:rStyle w:val="tlid-translation"/>
          <w:rFonts w:cs="Arial LatArm"/>
        </w:rPr>
        <w:t xml:space="preserve"> </w:t>
      </w:r>
      <w:r w:rsidR="003F6ED1" w:rsidRPr="000F0CA8">
        <w:rPr>
          <w:rFonts w:ascii="GHEA Grapalat" w:hAnsi="GHEA Grapalat"/>
          <w:i w:val="0"/>
          <w:sz w:val="24"/>
          <w:szCs w:val="24"/>
        </w:rPr>
        <w:t xml:space="preserve"> опубликования </w:t>
      </w:r>
      <w:proofErr w:type="spellStart"/>
      <w:r w:rsidR="003F6ED1" w:rsidRPr="000F0CA8">
        <w:rPr>
          <w:rFonts w:ascii="GHEA Grapalat" w:hAnsi="GHEA Grapalat"/>
          <w:i w:val="0"/>
          <w:sz w:val="24"/>
          <w:szCs w:val="24"/>
        </w:rPr>
        <w:t>настоящег</w:t>
      </w:r>
      <w:proofErr w:type="spellEnd"/>
      <w:r w:rsidR="003F6ED1" w:rsidRPr="000F0CA8">
        <w:rPr>
          <w:rFonts w:ascii="GHEA Grapalat" w:hAnsi="GHEA Grapalat"/>
          <w:i w:val="0"/>
          <w:sz w:val="24"/>
          <w:szCs w:val="24"/>
        </w:rPr>
        <w:t xml:space="preserve"> объявления. Кроме армянского языка заявки могут быть поданы также на английском или русско</w:t>
      </w:r>
      <w:r w:rsidR="003F6ED1">
        <w:rPr>
          <w:rFonts w:ascii="GHEA Grapalat" w:hAnsi="GHEA Grapalat"/>
          <w:i w:val="0"/>
          <w:sz w:val="24"/>
          <w:szCs w:val="24"/>
        </w:rPr>
        <w:t>м языке.</w:t>
      </w:r>
    </w:p>
    <w:p w:rsidR="00F040BE" w:rsidRPr="000F11E5" w:rsidRDefault="00F040BE" w:rsidP="00F040BE">
      <w:pPr>
        <w:pStyle w:val="a3"/>
        <w:widowControl w:val="0"/>
        <w:spacing w:after="160"/>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spellStart"/>
      <w:proofErr w:type="gramStart"/>
      <w:r>
        <w:rPr>
          <w:rFonts w:ascii="GHEA Grapalat" w:hAnsi="GHEA Grapalat"/>
          <w:i w:val="0"/>
          <w:sz w:val="24"/>
          <w:szCs w:val="24"/>
        </w:rPr>
        <w:t>г.Ереван</w:t>
      </w:r>
      <w:proofErr w:type="spellEnd"/>
      <w:r>
        <w:rPr>
          <w:rFonts w:ascii="GHEA Grapalat" w:hAnsi="GHEA Grapalat"/>
          <w:i w:val="0"/>
          <w:sz w:val="24"/>
          <w:szCs w:val="24"/>
        </w:rPr>
        <w:t xml:space="preserve">  ул.</w:t>
      </w:r>
      <w:proofErr w:type="gramEnd"/>
      <w:r>
        <w:rPr>
          <w:rFonts w:ascii="GHEA Grapalat" w:hAnsi="GHEA Grapalat"/>
          <w:i w:val="0"/>
          <w:sz w:val="24"/>
          <w:szCs w:val="24"/>
        </w:rPr>
        <w:t xml:space="preserve"> </w:t>
      </w:r>
      <w:proofErr w:type="spellStart"/>
      <w:r w:rsidR="00C8153D">
        <w:rPr>
          <w:rFonts w:ascii="GHEA Grapalat" w:hAnsi="GHEA Grapalat"/>
          <w:i w:val="0"/>
          <w:sz w:val="24"/>
          <w:szCs w:val="24"/>
          <w:lang w:val="en-US"/>
        </w:rPr>
        <w:t>Dpo</w:t>
      </w:r>
      <w:proofErr w:type="spellEnd"/>
      <w:r w:rsidR="00C8153D">
        <w:rPr>
          <w:rFonts w:ascii="GHEA Grapalat" w:hAnsi="GHEA Grapalat"/>
          <w:i w:val="0"/>
          <w:sz w:val="24"/>
          <w:szCs w:val="24"/>
        </w:rPr>
        <w:t xml:space="preserve">  17</w:t>
      </w:r>
      <w:r w:rsidRPr="008206B7">
        <w:rPr>
          <w:rFonts w:ascii="GHEA Grapalat" w:hAnsi="GHEA Grapalat"/>
          <w:i w:val="0"/>
          <w:sz w:val="24"/>
          <w:szCs w:val="24"/>
        </w:rPr>
        <w:t>, в</w:t>
      </w:r>
      <w:r w:rsidR="00527A6D" w:rsidRPr="008206B7">
        <w:rPr>
          <w:rFonts w:ascii="GHEA Grapalat" w:hAnsi="GHEA Grapalat"/>
          <w:i w:val="0"/>
          <w:sz w:val="24"/>
          <w:szCs w:val="24"/>
        </w:rPr>
        <w:t xml:space="preserve"> 1</w:t>
      </w:r>
      <w:r w:rsidR="00864414">
        <w:rPr>
          <w:rFonts w:ascii="GHEA Grapalat" w:hAnsi="GHEA Grapalat"/>
          <w:i w:val="0"/>
          <w:sz w:val="24"/>
          <w:szCs w:val="24"/>
        </w:rPr>
        <w:t>5</w:t>
      </w:r>
      <w:r w:rsidR="00527A6D" w:rsidRPr="008206B7">
        <w:rPr>
          <w:rFonts w:ascii="GHEA Grapalat" w:hAnsi="GHEA Grapalat"/>
          <w:i w:val="0"/>
          <w:sz w:val="24"/>
          <w:szCs w:val="24"/>
        </w:rPr>
        <w:t>.</w:t>
      </w:r>
      <w:r w:rsidR="00C8153D" w:rsidRPr="00C8153D">
        <w:rPr>
          <w:rFonts w:ascii="GHEA Grapalat" w:hAnsi="GHEA Grapalat"/>
          <w:i w:val="0"/>
          <w:sz w:val="24"/>
          <w:szCs w:val="24"/>
        </w:rPr>
        <w:t>0</w:t>
      </w:r>
      <w:r w:rsidR="00527A6D" w:rsidRPr="008206B7">
        <w:rPr>
          <w:rFonts w:ascii="GHEA Grapalat" w:hAnsi="GHEA Grapalat"/>
          <w:i w:val="0"/>
          <w:sz w:val="24"/>
          <w:szCs w:val="24"/>
        </w:rPr>
        <w:t xml:space="preserve">0 </w:t>
      </w:r>
      <w:r w:rsidRPr="008206B7">
        <w:rPr>
          <w:rFonts w:ascii="GHEA Grapalat" w:hAnsi="GHEA Grapalat"/>
          <w:i w:val="0"/>
          <w:sz w:val="24"/>
          <w:szCs w:val="24"/>
        </w:rPr>
        <w:t xml:space="preserve"> часов "</w:t>
      </w:r>
      <w:r w:rsidR="00864414">
        <w:rPr>
          <w:rFonts w:ascii="GHEA Grapalat" w:hAnsi="GHEA Grapalat"/>
          <w:i w:val="0"/>
          <w:sz w:val="24"/>
          <w:szCs w:val="24"/>
          <w:lang w:val="en-US"/>
        </w:rPr>
        <w:t>2</w:t>
      </w:r>
      <w:r w:rsidR="0086248D">
        <w:rPr>
          <w:rFonts w:ascii="GHEA Grapalat" w:hAnsi="GHEA Grapalat"/>
          <w:i w:val="0"/>
          <w:sz w:val="24"/>
          <w:szCs w:val="24"/>
          <w:lang w:val="en-US"/>
        </w:rPr>
        <w:t>6</w:t>
      </w:r>
      <w:r w:rsidRPr="008206B7">
        <w:rPr>
          <w:rFonts w:ascii="GHEA Grapalat" w:hAnsi="GHEA Grapalat"/>
          <w:i w:val="0"/>
          <w:sz w:val="24"/>
          <w:szCs w:val="24"/>
        </w:rPr>
        <w:t>" "</w:t>
      </w:r>
      <w:r w:rsidR="00864414">
        <w:rPr>
          <w:rFonts w:ascii="GHEA Grapalat" w:hAnsi="GHEA Grapalat"/>
          <w:i w:val="0"/>
          <w:sz w:val="24"/>
          <w:szCs w:val="24"/>
          <w:lang w:val="hy-AM"/>
        </w:rPr>
        <w:t>02</w:t>
      </w:r>
      <w:r w:rsidRPr="008206B7">
        <w:rPr>
          <w:rFonts w:ascii="GHEA Grapalat" w:hAnsi="GHEA Grapalat"/>
          <w:i w:val="0"/>
          <w:sz w:val="24"/>
          <w:szCs w:val="24"/>
        </w:rPr>
        <w:t xml:space="preserve"> "</w:t>
      </w:r>
      <w:r w:rsidR="00527A6D" w:rsidRPr="008206B7">
        <w:rPr>
          <w:rFonts w:ascii="GHEA Grapalat" w:hAnsi="GHEA Grapalat"/>
          <w:i w:val="0"/>
          <w:sz w:val="24"/>
          <w:szCs w:val="24"/>
          <w:lang w:val="hy-AM"/>
        </w:rPr>
        <w:t>20</w:t>
      </w:r>
      <w:r w:rsidR="00864414">
        <w:rPr>
          <w:rFonts w:ascii="GHEA Grapalat" w:hAnsi="GHEA Grapalat"/>
          <w:i w:val="0"/>
          <w:sz w:val="24"/>
          <w:szCs w:val="24"/>
          <w:lang w:val="en-US"/>
        </w:rPr>
        <w:t>20</w:t>
      </w:r>
      <w:r w:rsidRPr="008206B7">
        <w:rPr>
          <w:rFonts w:ascii="GHEA Grapalat" w:hAnsi="GHEA Grapalat"/>
          <w:i w:val="0"/>
          <w:sz w:val="24"/>
          <w:szCs w:val="24"/>
        </w:rPr>
        <w:t>".</w:t>
      </w:r>
    </w:p>
    <w:bookmarkEnd w:id="0"/>
    <w:p w:rsidR="00BE1C5E" w:rsidRPr="001B32D9" w:rsidRDefault="001305C6"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F040BE" w:rsidRPr="00B90C2D" w:rsidRDefault="00F040BE" w:rsidP="00C8153D">
      <w:pPr>
        <w:pStyle w:val="a3"/>
        <w:spacing w:line="240" w:lineRule="auto"/>
        <w:rPr>
          <w:rFonts w:ascii="GHEA Grapalat" w:hAnsi="GHEA Grapalat"/>
          <w:i w:val="0"/>
          <w:sz w:val="24"/>
          <w:szCs w:val="24"/>
          <w:lang w:val="af-ZA"/>
        </w:rPr>
      </w:pPr>
      <w:r w:rsidRPr="00AA5BD2">
        <w:rPr>
          <w:rFonts w:ascii="GHEA Grapalat" w:hAnsi="GHEA Grapalat"/>
          <w:i w:val="0"/>
          <w:sz w:val="24"/>
          <w:szCs w:val="24"/>
        </w:rPr>
        <w:lastRenderedPageBreak/>
        <w:t>Для получения дополнительно</w:t>
      </w:r>
      <w:r w:rsidRPr="00B90C2D">
        <w:rPr>
          <w:rFonts w:ascii="GHEA Grapalat" w:hAnsi="GHEA Grapalat"/>
          <w:i w:val="0"/>
          <w:sz w:val="24"/>
          <w:szCs w:val="24"/>
        </w:rPr>
        <w:t>й информации, связанной с настоящим объявлением, можете обратиться к секретарю Оценочной комиссии</w:t>
      </w:r>
      <w:r w:rsidR="006C707A" w:rsidRPr="00B90C2D">
        <w:rPr>
          <w:rFonts w:ascii="GHEA Grapalat" w:hAnsi="GHEA Grapalat"/>
          <w:i w:val="0"/>
          <w:sz w:val="24"/>
          <w:szCs w:val="24"/>
          <w:lang w:val="en-US"/>
        </w:rPr>
        <w:t xml:space="preserve"> </w:t>
      </w:r>
      <w:proofErr w:type="spellStart"/>
      <w:r w:rsidR="006C707A" w:rsidRPr="00B90C2D">
        <w:rPr>
          <w:rFonts w:ascii="GHEA Grapalat" w:hAnsi="GHEA Grapalat"/>
          <w:i w:val="0"/>
          <w:sz w:val="24"/>
          <w:szCs w:val="24"/>
        </w:rPr>
        <w:t>А</w:t>
      </w:r>
      <w:r w:rsidR="00B90C2D" w:rsidRPr="00B90C2D">
        <w:rPr>
          <w:rFonts w:ascii="GHEA Grapalat" w:eastAsia="Calibri" w:hAnsi="GHEA Grapalat"/>
          <w:i w:val="0"/>
          <w:sz w:val="24"/>
          <w:szCs w:val="24"/>
        </w:rPr>
        <w:t>.Бетхемян</w:t>
      </w:r>
      <w:proofErr w:type="spellEnd"/>
      <w:r w:rsidR="00C8153D" w:rsidRPr="00B90C2D">
        <w:rPr>
          <w:rFonts w:ascii="GHEA Grapalat" w:hAnsi="GHEA Grapalat"/>
          <w:i w:val="0"/>
          <w:sz w:val="24"/>
          <w:szCs w:val="24"/>
          <w:lang w:val="af-ZA"/>
        </w:rPr>
        <w:t>.</w:t>
      </w:r>
    </w:p>
    <w:p w:rsidR="00C8153D" w:rsidRDefault="00F040BE" w:rsidP="00C8153D">
      <w:pPr>
        <w:pStyle w:val="a3"/>
        <w:spacing w:line="240" w:lineRule="auto"/>
        <w:rPr>
          <w:rFonts w:ascii="GHEA Grapalat" w:hAnsi="GHEA Grapalat"/>
          <w:i w:val="0"/>
          <w:lang w:val="af-ZA"/>
        </w:rPr>
      </w:pPr>
      <w:r w:rsidRPr="00AA5BD2">
        <w:rPr>
          <w:rFonts w:ascii="GHEA Grapalat" w:hAnsi="GHEA Grapalat"/>
          <w:i w:val="0"/>
          <w:sz w:val="24"/>
          <w:szCs w:val="24"/>
        </w:rPr>
        <w:t xml:space="preserve">Телефон </w:t>
      </w:r>
      <w:r w:rsidR="00C8153D">
        <w:rPr>
          <w:rFonts w:ascii="GHEA Grapalat" w:hAnsi="GHEA Grapalat"/>
          <w:i w:val="0"/>
          <w:sz w:val="24"/>
          <w:szCs w:val="24"/>
        </w:rPr>
        <w:tab/>
      </w:r>
      <w:r w:rsidR="00C8153D">
        <w:rPr>
          <w:rFonts w:ascii="GHEA Grapalat" w:hAnsi="GHEA Grapalat"/>
          <w:i w:val="0"/>
          <w:sz w:val="24"/>
          <w:szCs w:val="24"/>
        </w:rPr>
        <w:tab/>
      </w:r>
      <w:r w:rsidR="00C8153D">
        <w:rPr>
          <w:rFonts w:ascii="GHEA Grapalat" w:hAnsi="GHEA Grapalat"/>
          <w:i w:val="0"/>
          <w:sz w:val="24"/>
          <w:szCs w:val="24"/>
        </w:rPr>
        <w:tab/>
      </w:r>
      <w:r w:rsidR="00C8153D">
        <w:rPr>
          <w:rFonts w:ascii="GHEA Grapalat" w:hAnsi="GHEA Grapalat"/>
          <w:i w:val="0"/>
          <w:sz w:val="24"/>
          <w:szCs w:val="24"/>
        </w:rPr>
        <w:tab/>
      </w:r>
      <w:r w:rsidR="00C8153D">
        <w:rPr>
          <w:rFonts w:ascii="GHEA Grapalat" w:hAnsi="GHEA Grapalat"/>
          <w:i w:val="0"/>
          <w:lang w:val="af-ZA"/>
        </w:rPr>
        <w:t>010-24-00-23</w:t>
      </w:r>
    </w:p>
    <w:p w:rsidR="00C8153D" w:rsidRDefault="00C8153D" w:rsidP="00C8153D">
      <w:pPr>
        <w:pStyle w:val="a3"/>
        <w:spacing w:line="240" w:lineRule="auto"/>
        <w:ind w:left="3528"/>
        <w:rPr>
          <w:rFonts w:ascii="GHEA Grapalat" w:hAnsi="GHEA Grapalat"/>
          <w:i w:val="0"/>
          <w:lang w:val="af-ZA"/>
        </w:rPr>
      </w:pPr>
      <w:r w:rsidRPr="00DF7CA3">
        <w:rPr>
          <w:rFonts w:ascii="GHEA Grapalat" w:hAnsi="GHEA Grapalat"/>
          <w:i w:val="0"/>
          <w:lang w:val="af-ZA"/>
        </w:rPr>
        <w:t>010-24-58-01</w:t>
      </w:r>
    </w:p>
    <w:p w:rsidR="00C8153D" w:rsidRDefault="00C8153D" w:rsidP="00C8153D">
      <w:pPr>
        <w:pStyle w:val="a3"/>
        <w:spacing w:line="240" w:lineRule="auto"/>
        <w:rPr>
          <w:rFonts w:ascii="GHEA Grapalat" w:hAnsi="GHEA Grapalat"/>
          <w:i w:val="0"/>
          <w:lang w:val="af-ZA"/>
        </w:rPr>
      </w:pPr>
      <w:r>
        <w:rPr>
          <w:rFonts w:ascii="GHEA Grapalat" w:hAnsi="GHEA Grapalat"/>
          <w:i w:val="0"/>
          <w:lang w:val="af-ZA"/>
        </w:rPr>
        <w:tab/>
      </w:r>
      <w:r>
        <w:rPr>
          <w:rFonts w:ascii="GHEA Grapalat" w:hAnsi="GHEA Grapalat"/>
          <w:i w:val="0"/>
          <w:lang w:val="af-ZA"/>
        </w:rPr>
        <w:tab/>
      </w:r>
      <w:r>
        <w:rPr>
          <w:rFonts w:ascii="GHEA Grapalat" w:hAnsi="GHEA Grapalat"/>
          <w:i w:val="0"/>
          <w:lang w:val="af-ZA"/>
        </w:rPr>
        <w:tab/>
      </w:r>
      <w:r>
        <w:rPr>
          <w:rFonts w:ascii="GHEA Grapalat" w:hAnsi="GHEA Grapalat"/>
          <w:i w:val="0"/>
          <w:lang w:val="af-ZA"/>
        </w:rPr>
        <w:tab/>
      </w:r>
      <w:r>
        <w:rPr>
          <w:rFonts w:ascii="GHEA Grapalat" w:hAnsi="GHEA Grapalat"/>
          <w:i w:val="0"/>
          <w:lang w:val="af-ZA"/>
        </w:rPr>
        <w:tab/>
        <w:t>0</w:t>
      </w:r>
      <w:r w:rsidRPr="009E5C32">
        <w:rPr>
          <w:rFonts w:ascii="GHEA Grapalat" w:hAnsi="GHEA Grapalat"/>
          <w:i w:val="0"/>
          <w:lang w:val="af-ZA"/>
        </w:rPr>
        <w:t>43</w:t>
      </w:r>
      <w:r w:rsidRPr="00F1283F">
        <w:rPr>
          <w:rFonts w:ascii="GHEA Grapalat" w:hAnsi="GHEA Grapalat"/>
          <w:i w:val="0"/>
          <w:lang w:val="af-ZA"/>
        </w:rPr>
        <w:t>-</w:t>
      </w:r>
      <w:r w:rsidRPr="009E5C32">
        <w:rPr>
          <w:rFonts w:ascii="GHEA Grapalat" w:hAnsi="GHEA Grapalat"/>
          <w:i w:val="0"/>
          <w:lang w:val="af-ZA"/>
        </w:rPr>
        <w:t>77</w:t>
      </w:r>
      <w:r w:rsidRPr="00F1283F">
        <w:rPr>
          <w:rFonts w:ascii="GHEA Grapalat" w:hAnsi="GHEA Grapalat"/>
          <w:i w:val="0"/>
          <w:lang w:val="af-ZA"/>
        </w:rPr>
        <w:t>-</w:t>
      </w:r>
      <w:r w:rsidRPr="009E5C32">
        <w:rPr>
          <w:rFonts w:ascii="GHEA Grapalat" w:hAnsi="GHEA Grapalat"/>
          <w:i w:val="0"/>
          <w:lang w:val="af-ZA"/>
        </w:rPr>
        <w:t>70</w:t>
      </w:r>
      <w:r w:rsidRPr="00F1283F">
        <w:rPr>
          <w:rFonts w:ascii="GHEA Grapalat" w:hAnsi="GHEA Grapalat"/>
          <w:i w:val="0"/>
          <w:lang w:val="af-ZA"/>
        </w:rPr>
        <w:t>-</w:t>
      </w:r>
      <w:r w:rsidRPr="009E5C32">
        <w:rPr>
          <w:rFonts w:ascii="GHEA Grapalat" w:hAnsi="GHEA Grapalat"/>
          <w:i w:val="0"/>
          <w:lang w:val="af-ZA"/>
        </w:rPr>
        <w:t>90</w:t>
      </w:r>
    </w:p>
    <w:p w:rsidR="00F040BE" w:rsidRPr="00885176" w:rsidRDefault="00F040BE" w:rsidP="00F040BE">
      <w:pPr>
        <w:pStyle w:val="a3"/>
        <w:spacing w:line="240" w:lineRule="auto"/>
        <w:ind w:firstLine="0"/>
        <w:rPr>
          <w:rFonts w:ascii="GHEA Grapalat" w:hAnsi="GHEA Grapalat"/>
          <w:sz w:val="18"/>
          <w:szCs w:val="18"/>
          <w:lang w:val="af-ZA"/>
        </w:rPr>
      </w:pPr>
      <w:r w:rsidRPr="00AA5BD2">
        <w:rPr>
          <w:rFonts w:ascii="GHEA Grapalat" w:hAnsi="GHEA Grapalat"/>
          <w:i w:val="0"/>
          <w:sz w:val="24"/>
          <w:szCs w:val="24"/>
        </w:rPr>
        <w:t xml:space="preserve">Электронная почта </w:t>
      </w:r>
      <w:hyperlink r:id="rId8" w:history="1">
        <w:r w:rsidR="00C8153D" w:rsidRPr="00016399">
          <w:rPr>
            <w:rStyle w:val="a9"/>
            <w:rFonts w:ascii="GHEA Grapalat" w:hAnsi="GHEA Grapalat"/>
            <w:i w:val="0"/>
            <w:lang w:val="af-ZA"/>
          </w:rPr>
          <w:t>tiv16.tender@gmail.com</w:t>
        </w:r>
      </w:hyperlink>
      <w:r w:rsidR="00C8153D">
        <w:rPr>
          <w:rFonts w:ascii="GHEA Grapalat" w:hAnsi="GHEA Grapalat"/>
          <w:i w:val="0"/>
          <w:u w:val="single"/>
          <w:lang w:val="af-ZA"/>
        </w:rPr>
        <w:t xml:space="preserve"> </w:t>
      </w:r>
    </w:p>
    <w:p w:rsidR="00F040BE" w:rsidRDefault="00F040BE" w:rsidP="00F040BE">
      <w:pPr>
        <w:pStyle w:val="a3"/>
        <w:widowControl w:val="0"/>
        <w:spacing w:line="240" w:lineRule="auto"/>
        <w:ind w:firstLine="0"/>
        <w:jc w:val="left"/>
        <w:rPr>
          <w:rFonts w:ascii="GHEA Grapalat" w:hAnsi="GHEA Grapalat"/>
          <w:i w:val="0"/>
          <w:sz w:val="24"/>
          <w:szCs w:val="24"/>
          <w:lang w:val="hy-AM"/>
        </w:rPr>
      </w:pPr>
    </w:p>
    <w:p w:rsidR="00F040BE" w:rsidRDefault="00F040BE" w:rsidP="00F040BE">
      <w:pPr>
        <w:pStyle w:val="a3"/>
        <w:widowControl w:val="0"/>
        <w:spacing w:line="240" w:lineRule="auto"/>
        <w:ind w:firstLine="0"/>
        <w:jc w:val="left"/>
        <w:rPr>
          <w:rFonts w:ascii="GHEA Grapalat" w:hAnsi="GHEA Grapalat"/>
          <w:i w:val="0"/>
          <w:lang w:val="hy-AM"/>
        </w:rPr>
      </w:pPr>
      <w:r w:rsidRPr="00AA5BD2">
        <w:rPr>
          <w:rFonts w:ascii="GHEA Grapalat" w:hAnsi="GHEA Grapalat"/>
          <w:i w:val="0"/>
          <w:sz w:val="24"/>
          <w:szCs w:val="24"/>
        </w:rPr>
        <w:t xml:space="preserve">Заказчик </w:t>
      </w:r>
      <w:proofErr w:type="gramStart"/>
      <w:r>
        <w:rPr>
          <w:rFonts w:ascii="GHEA Grapalat" w:hAnsi="GHEA Grapalat"/>
          <w:i w:val="0"/>
          <w:sz w:val="24"/>
          <w:szCs w:val="24"/>
          <w:lang w:val="hy-AM"/>
        </w:rPr>
        <w:t xml:space="preserve">   </w:t>
      </w:r>
      <w:r w:rsidRPr="00694AA7">
        <w:rPr>
          <w:rFonts w:ascii="Arial Armenian" w:hAnsi="Arial Armenian"/>
          <w:i w:val="0"/>
          <w:sz w:val="24"/>
          <w:szCs w:val="24"/>
        </w:rPr>
        <w:t>§</w:t>
      </w:r>
      <w:proofErr w:type="gramEnd"/>
      <w:r w:rsidR="00C8153D">
        <w:rPr>
          <w:rFonts w:ascii="GHEA Grapalat" w:hAnsi="GHEA Grapalat"/>
          <w:i w:val="0"/>
          <w:sz w:val="24"/>
          <w:szCs w:val="24"/>
        </w:rPr>
        <w:t xml:space="preserve">Поликлиника  N16 </w:t>
      </w:r>
      <w:r w:rsidRPr="00694AA7">
        <w:rPr>
          <w:rFonts w:ascii="Arial Armenian" w:hAnsi="Arial Armenian"/>
          <w:i w:val="0"/>
          <w:sz w:val="24"/>
          <w:szCs w:val="24"/>
        </w:rPr>
        <w:t>¦</w:t>
      </w:r>
      <w:r>
        <w:rPr>
          <w:rFonts w:ascii="GHEA Grapalat" w:hAnsi="GHEA Grapalat"/>
          <w:i w:val="0"/>
          <w:sz w:val="24"/>
          <w:szCs w:val="24"/>
          <w:lang w:val="hy-AM"/>
        </w:rPr>
        <w:t xml:space="preserve">  </w:t>
      </w:r>
      <w:r>
        <w:rPr>
          <w:rFonts w:ascii="GHEA Grapalat" w:hAnsi="GHEA Grapalat"/>
          <w:i w:val="0"/>
          <w:sz w:val="24"/>
          <w:szCs w:val="24"/>
        </w:rPr>
        <w:t xml:space="preserve"> </w:t>
      </w:r>
      <w:r w:rsidR="00C8153D">
        <w:rPr>
          <w:rFonts w:ascii="GHEA Grapalat" w:hAnsi="GHEA Grapalat"/>
          <w:i w:val="0"/>
          <w:sz w:val="24"/>
          <w:szCs w:val="24"/>
        </w:rPr>
        <w:t>ЗОՕ</w:t>
      </w:r>
    </w:p>
    <w:p w:rsidR="00C8153D" w:rsidRDefault="00C8153D">
      <w:pPr>
        <w:rPr>
          <w:rFonts w:ascii="GHEA Grapalat" w:hAnsi="GHEA Grapalat"/>
          <w:i/>
        </w:rPr>
      </w:pPr>
      <w:r>
        <w:rPr>
          <w:rFonts w:ascii="GHEA Grapalat" w:hAnsi="GHEA Grapalat"/>
          <w:i/>
        </w:rPr>
        <w:br w:type="page"/>
      </w: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527A6D" w:rsidRPr="004A11E0" w:rsidRDefault="00527A6D" w:rsidP="00527A6D">
      <w:pPr>
        <w:pStyle w:val="a3"/>
        <w:widowControl w:val="0"/>
        <w:spacing w:after="160"/>
        <w:ind w:firstLine="0"/>
        <w:jc w:val="center"/>
        <w:rPr>
          <w:rFonts w:ascii="GHEA Grapalat" w:hAnsi="GHEA Grapalat"/>
          <w:i w:val="0"/>
          <w:sz w:val="24"/>
          <w:szCs w:val="24"/>
          <w:u w:val="single"/>
        </w:rPr>
      </w:pPr>
      <w:r>
        <w:rPr>
          <w:rFonts w:ascii="GHEA Grapalat" w:hAnsi="GHEA Grapalat"/>
          <w:lang w:val="hy-AM"/>
        </w:rPr>
        <w:t xml:space="preserve">                                                                                               </w:t>
      </w:r>
      <w:r w:rsidR="005D7731" w:rsidRPr="009044F1">
        <w:rPr>
          <w:rFonts w:ascii="GHEA Grapalat" w:hAnsi="GHEA Grapalat"/>
        </w:rPr>
        <w:t xml:space="preserve">Решением Оценочной комиссии </w:t>
      </w:r>
      <w:r w:rsidRPr="00AA5BD2">
        <w:rPr>
          <w:rFonts w:ascii="GHEA Grapalat" w:hAnsi="GHEA Grapalat"/>
        </w:rPr>
        <w:t xml:space="preserve">запроса котировок </w:t>
      </w:r>
      <w:r w:rsidR="001B32D9" w:rsidRPr="001B32D9">
        <w:rPr>
          <w:rFonts w:ascii="GHEA Grapalat" w:hAnsi="GHEA Grapalat" w:cs="Sylfaen"/>
        </w:rPr>
        <w:br/>
      </w:r>
      <w:r>
        <w:rPr>
          <w:rFonts w:ascii="GHEA Grapalat" w:hAnsi="GHEA Grapalat"/>
          <w:lang w:val="hy-AM"/>
        </w:rPr>
        <w:t xml:space="preserve">                                                                                                           </w:t>
      </w:r>
      <w:r w:rsidR="00096865" w:rsidRPr="009044F1">
        <w:rPr>
          <w:rFonts w:ascii="GHEA Grapalat" w:hAnsi="GHEA Grapalat"/>
        </w:rPr>
        <w:t xml:space="preserve">под кодом </w:t>
      </w:r>
      <w:r w:rsidR="00864414">
        <w:rPr>
          <w:rFonts w:ascii="GHEA Grapalat" w:hAnsi="GHEA Grapalat"/>
          <w:i w:val="0"/>
          <w:sz w:val="24"/>
          <w:szCs w:val="24"/>
          <w:lang w:val="en-US"/>
        </w:rPr>
        <w:t>Թ</w:t>
      </w:r>
      <w:r w:rsidR="00864414" w:rsidRPr="00864414">
        <w:rPr>
          <w:rFonts w:ascii="GHEA Grapalat" w:hAnsi="GHEA Grapalat"/>
          <w:i w:val="0"/>
          <w:sz w:val="24"/>
          <w:szCs w:val="24"/>
        </w:rPr>
        <w:t>16</w:t>
      </w:r>
      <w:r w:rsidR="00864414">
        <w:rPr>
          <w:rFonts w:ascii="GHEA Grapalat" w:hAnsi="GHEA Grapalat"/>
          <w:i w:val="0"/>
          <w:sz w:val="24"/>
          <w:szCs w:val="24"/>
          <w:lang w:val="en-US"/>
        </w:rPr>
        <w:t>ՊՈԼ</w:t>
      </w:r>
      <w:r w:rsidR="00864414" w:rsidRPr="00864414">
        <w:rPr>
          <w:rFonts w:ascii="GHEA Grapalat" w:hAnsi="GHEA Grapalat"/>
          <w:i w:val="0"/>
          <w:sz w:val="24"/>
          <w:szCs w:val="24"/>
        </w:rPr>
        <w:t>-</w:t>
      </w:r>
      <w:r w:rsidR="00864414">
        <w:rPr>
          <w:rFonts w:ascii="GHEA Grapalat" w:hAnsi="GHEA Grapalat"/>
          <w:i w:val="0"/>
          <w:sz w:val="24"/>
          <w:szCs w:val="24"/>
          <w:lang w:val="en-US"/>
        </w:rPr>
        <w:t>ԳՀԱՊՁԲ</w:t>
      </w:r>
      <w:r w:rsidR="00864414" w:rsidRPr="00864414">
        <w:rPr>
          <w:rFonts w:ascii="GHEA Grapalat" w:hAnsi="GHEA Grapalat"/>
          <w:i w:val="0"/>
          <w:sz w:val="24"/>
          <w:szCs w:val="24"/>
        </w:rPr>
        <w:t>-20/05</w:t>
      </w:r>
    </w:p>
    <w:p w:rsidR="00096865" w:rsidRPr="009044F1" w:rsidRDefault="00A46F92" w:rsidP="00B46D58">
      <w:pPr>
        <w:pStyle w:val="aa"/>
        <w:widowControl w:val="0"/>
        <w:spacing w:after="160"/>
        <w:ind w:firstLine="567"/>
        <w:jc w:val="right"/>
        <w:rPr>
          <w:rFonts w:ascii="GHEA Grapalat" w:hAnsi="GHEA Grapalat"/>
          <w:i/>
        </w:rPr>
      </w:pPr>
      <w:r>
        <w:rPr>
          <w:rFonts w:ascii="GHEA Grapalat" w:hAnsi="GHEA Grapalat"/>
          <w:i/>
        </w:rPr>
        <w:t>№</w:t>
      </w:r>
      <w:r w:rsidR="00C8153D" w:rsidRPr="00C8153D">
        <w:rPr>
          <w:rFonts w:ascii="GHEA Grapalat" w:hAnsi="GHEA Grapalat"/>
          <w:i/>
        </w:rPr>
        <w:t>3</w:t>
      </w:r>
      <w:r w:rsidR="001A6355" w:rsidRPr="00295364">
        <w:rPr>
          <w:rFonts w:ascii="GHEA Grapalat" w:hAnsi="GHEA Grapalat"/>
          <w:i/>
        </w:rPr>
        <w:t xml:space="preserve">   </w:t>
      </w:r>
      <w:r w:rsidR="00096865" w:rsidRPr="009044F1">
        <w:rPr>
          <w:rFonts w:ascii="GHEA Grapalat" w:hAnsi="GHEA Grapalat"/>
          <w:i/>
        </w:rPr>
        <w:t xml:space="preserve"> от</w:t>
      </w:r>
      <w:r w:rsidR="001A6355" w:rsidRPr="00295364">
        <w:rPr>
          <w:rFonts w:ascii="GHEA Grapalat" w:hAnsi="GHEA Grapalat"/>
          <w:i/>
        </w:rPr>
        <w:t xml:space="preserve"> </w:t>
      </w:r>
      <w:r w:rsidR="004A11E0" w:rsidRPr="004A11E0">
        <w:rPr>
          <w:rFonts w:ascii="GHEA Grapalat" w:hAnsi="GHEA Grapalat"/>
          <w:i/>
        </w:rPr>
        <w:t>1</w:t>
      </w:r>
      <w:r w:rsidR="00864414" w:rsidRPr="00864414">
        <w:rPr>
          <w:rFonts w:ascii="GHEA Grapalat" w:hAnsi="GHEA Grapalat"/>
          <w:i/>
        </w:rPr>
        <w:t>8</w:t>
      </w:r>
      <w:r w:rsidR="004A11E0" w:rsidRPr="004A11E0">
        <w:rPr>
          <w:rFonts w:ascii="GHEA Grapalat" w:hAnsi="GHEA Grapalat"/>
          <w:i/>
        </w:rPr>
        <w:t>.</w:t>
      </w:r>
      <w:r w:rsidR="00864414" w:rsidRPr="0086248D">
        <w:rPr>
          <w:rFonts w:ascii="GHEA Grapalat" w:hAnsi="GHEA Grapalat"/>
          <w:i/>
        </w:rPr>
        <w:t>02</w:t>
      </w:r>
      <w:r w:rsidR="00096865" w:rsidRPr="009044F1">
        <w:rPr>
          <w:rFonts w:ascii="GHEA Grapalat" w:hAnsi="GHEA Grapalat"/>
          <w:i/>
        </w:rPr>
        <w:t xml:space="preserve"> 20</w:t>
      </w:r>
      <w:r w:rsidR="00864414" w:rsidRPr="0086248D">
        <w:rPr>
          <w:rFonts w:ascii="GHEA Grapalat" w:hAnsi="GHEA Grapalat"/>
          <w:i/>
        </w:rPr>
        <w:t>20</w:t>
      </w:r>
      <w:r w:rsidR="009F10E4">
        <w:rPr>
          <w:rFonts w:ascii="GHEA Grapalat" w:hAnsi="GHEA Grapalat"/>
          <w:i/>
        </w:rPr>
        <w:t xml:space="preserve"> </w:t>
      </w:r>
      <w:r w:rsidR="00096865" w:rsidRPr="009044F1">
        <w:rPr>
          <w:rFonts w:ascii="GHEA Grapalat" w:hAnsi="GHEA Grapalat"/>
          <w:i/>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7631BA" w:rsidRPr="00694AA7" w:rsidRDefault="007631BA" w:rsidP="007631BA">
      <w:pPr>
        <w:pStyle w:val="a3"/>
        <w:widowControl w:val="0"/>
        <w:spacing w:line="240" w:lineRule="auto"/>
        <w:ind w:firstLine="0"/>
        <w:jc w:val="left"/>
        <w:rPr>
          <w:rFonts w:ascii="GHEA Grapalat" w:hAnsi="GHEA Grapalat"/>
          <w:sz w:val="28"/>
          <w:szCs w:val="28"/>
        </w:rPr>
      </w:pPr>
      <w:r>
        <w:rPr>
          <w:rFonts w:ascii="Sylfaen" w:hAnsi="Sylfaen"/>
          <w:sz w:val="28"/>
          <w:szCs w:val="28"/>
          <w:lang w:val="hy-AM"/>
        </w:rPr>
        <w:t xml:space="preserve">                                                              </w:t>
      </w:r>
      <w:proofErr w:type="gramStart"/>
      <w:r w:rsidRPr="00694AA7">
        <w:rPr>
          <w:rFonts w:ascii="Arial Armenian" w:hAnsi="Arial Armenian"/>
          <w:sz w:val="28"/>
          <w:szCs w:val="28"/>
        </w:rPr>
        <w:t>§</w:t>
      </w:r>
      <w:r w:rsidRPr="00694AA7">
        <w:rPr>
          <w:rFonts w:ascii="GHEA Grapalat" w:hAnsi="GHEA Grapalat"/>
          <w:sz w:val="28"/>
          <w:szCs w:val="28"/>
        </w:rPr>
        <w:t>Поликлиника</w:t>
      </w:r>
      <w:proofErr w:type="gramEnd"/>
      <w:r w:rsidRPr="00694AA7">
        <w:rPr>
          <w:rFonts w:ascii="GHEA Grapalat" w:hAnsi="GHEA Grapalat"/>
          <w:sz w:val="28"/>
          <w:szCs w:val="28"/>
        </w:rPr>
        <w:t xml:space="preserve"> </w:t>
      </w:r>
      <w:r w:rsidRPr="00694AA7">
        <w:rPr>
          <w:rFonts w:ascii="GHEA Grapalat" w:hAnsi="GHEA Grapalat"/>
          <w:sz w:val="28"/>
          <w:szCs w:val="28"/>
          <w:lang w:val="en-US"/>
        </w:rPr>
        <w:t>N</w:t>
      </w:r>
      <w:r w:rsidR="00C8153D" w:rsidRPr="00C8153D">
        <w:rPr>
          <w:rFonts w:ascii="GHEA Grapalat" w:hAnsi="GHEA Grapalat"/>
          <w:sz w:val="28"/>
          <w:szCs w:val="28"/>
        </w:rPr>
        <w:t>16</w:t>
      </w:r>
      <w:r w:rsidRPr="00694AA7">
        <w:rPr>
          <w:rFonts w:ascii="GHEA Grapalat" w:hAnsi="GHEA Grapalat"/>
          <w:sz w:val="28"/>
          <w:szCs w:val="28"/>
          <w:lang w:val="hy-AM"/>
        </w:rPr>
        <w:t xml:space="preserve"> </w:t>
      </w:r>
      <w:r w:rsidRPr="00694AA7">
        <w:rPr>
          <w:rFonts w:ascii="Arial Armenian" w:hAnsi="Arial Armenian"/>
          <w:sz w:val="28"/>
          <w:szCs w:val="28"/>
        </w:rPr>
        <w:t>¦</w:t>
      </w:r>
      <w:r w:rsidRPr="00694AA7">
        <w:rPr>
          <w:rFonts w:ascii="GHEA Grapalat" w:hAnsi="GHEA Grapalat"/>
          <w:sz w:val="28"/>
          <w:szCs w:val="28"/>
          <w:lang w:val="hy-AM"/>
        </w:rPr>
        <w:t xml:space="preserve"> </w:t>
      </w:r>
      <w:r w:rsidR="00C8153D">
        <w:rPr>
          <w:rFonts w:ascii="GHEA Grapalat" w:hAnsi="GHEA Grapalat"/>
          <w:i w:val="0"/>
          <w:sz w:val="24"/>
          <w:szCs w:val="24"/>
        </w:rPr>
        <w:t>ЗОՕ</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F040BE" w:rsidRPr="001A6355" w:rsidRDefault="00F040BE" w:rsidP="00F040BE">
      <w:pPr>
        <w:pStyle w:val="a3"/>
        <w:widowControl w:val="0"/>
        <w:spacing w:line="240" w:lineRule="auto"/>
        <w:ind w:firstLine="0"/>
        <w:jc w:val="left"/>
        <w:rPr>
          <w:rFonts w:ascii="GHEA Grapalat" w:hAnsi="GHEA Grapalat"/>
          <w:sz w:val="28"/>
          <w:szCs w:val="28"/>
        </w:rPr>
      </w:pPr>
      <w:r w:rsidRPr="001A6355">
        <w:rPr>
          <w:rFonts w:ascii="GHEA Grapalat" w:hAnsi="GHEA Grapalat"/>
        </w:rPr>
        <w:t xml:space="preserve">НА ЗАПРОС КОТИРОВОК, ОБЪЯВЛЕННЫЙ С ЦЕЛЬЮ ПРИОБРЕТЕНИЯ </w:t>
      </w:r>
      <w:r w:rsidR="001A6355" w:rsidRPr="001A6355">
        <w:rPr>
          <w:rStyle w:val="tlid-translation"/>
          <w:rFonts w:ascii="GHEA Grapalat" w:hAnsi="GHEA Grapalat" w:cs="Arial"/>
          <w:sz w:val="24"/>
          <w:szCs w:val="24"/>
        </w:rPr>
        <w:t xml:space="preserve"> </w:t>
      </w:r>
      <w:r w:rsidR="001A6355" w:rsidRPr="001A6355">
        <w:rPr>
          <w:rFonts w:ascii="GHEA Grapalat" w:hAnsi="GHEA Grapalat"/>
          <w:sz w:val="24"/>
          <w:szCs w:val="24"/>
        </w:rPr>
        <w:t xml:space="preserve"> </w:t>
      </w:r>
      <w:r w:rsidR="004A11E0" w:rsidRPr="004A11E0">
        <w:rPr>
          <w:rFonts w:ascii="GHEA Grapalat" w:hAnsi="GHEA Grapalat"/>
        </w:rPr>
        <w:t>ЛЕКАРСТВО</w:t>
      </w:r>
      <w:r w:rsidRPr="004A11E0">
        <w:rPr>
          <w:rFonts w:ascii="GHEA Grapalat" w:hAnsi="GHEA Grapalat"/>
        </w:rPr>
        <w:t xml:space="preserve"> </w:t>
      </w:r>
      <w:r w:rsidR="007631BA" w:rsidRPr="001A6355">
        <w:rPr>
          <w:rFonts w:ascii="GHEA Grapalat" w:hAnsi="GHEA Grapalat"/>
        </w:rPr>
        <w:t xml:space="preserve"> </w:t>
      </w:r>
      <w:r w:rsidR="004A11E0">
        <w:rPr>
          <w:rFonts w:ascii="GHEA Grapalat" w:hAnsi="GHEA Grapalat"/>
        </w:rPr>
        <w:t xml:space="preserve"> </w:t>
      </w:r>
      <w:r w:rsidRPr="001A6355">
        <w:rPr>
          <w:rFonts w:ascii="GHEA Grapalat" w:hAnsi="GHEA Grapalat"/>
        </w:rPr>
        <w:t xml:space="preserve">ДЛЯ </w:t>
      </w:r>
      <w:proofErr w:type="gramStart"/>
      <w:r w:rsidRPr="001A6355">
        <w:rPr>
          <w:rFonts w:ascii="GHEA Grapalat" w:hAnsi="GHEA Grapalat"/>
        </w:rPr>
        <w:t>НУЖД</w:t>
      </w:r>
      <w:r w:rsidRPr="001A6355">
        <w:rPr>
          <w:rFonts w:ascii="Arial Armenian" w:hAnsi="Arial Armenian"/>
          <w:sz w:val="28"/>
          <w:szCs w:val="28"/>
        </w:rPr>
        <w:t xml:space="preserve">  §</w:t>
      </w:r>
      <w:proofErr w:type="gramEnd"/>
      <w:r w:rsidRPr="001A6355">
        <w:rPr>
          <w:rFonts w:ascii="GHEA Grapalat" w:hAnsi="GHEA Grapalat"/>
          <w:sz w:val="28"/>
          <w:szCs w:val="28"/>
        </w:rPr>
        <w:t xml:space="preserve">Поликлиника </w:t>
      </w:r>
      <w:r w:rsidRPr="001A6355">
        <w:rPr>
          <w:rFonts w:ascii="GHEA Grapalat" w:hAnsi="GHEA Grapalat"/>
          <w:sz w:val="28"/>
          <w:szCs w:val="28"/>
          <w:lang w:val="en-US"/>
        </w:rPr>
        <w:t>N</w:t>
      </w:r>
      <w:r w:rsidR="00C8153D" w:rsidRPr="00C8153D">
        <w:rPr>
          <w:rFonts w:ascii="GHEA Grapalat" w:hAnsi="GHEA Grapalat"/>
          <w:sz w:val="28"/>
          <w:szCs w:val="28"/>
        </w:rPr>
        <w:t>16</w:t>
      </w:r>
      <w:r w:rsidRPr="001A6355">
        <w:rPr>
          <w:rFonts w:ascii="GHEA Grapalat" w:hAnsi="GHEA Grapalat"/>
          <w:sz w:val="28"/>
          <w:szCs w:val="28"/>
          <w:lang w:val="hy-AM"/>
        </w:rPr>
        <w:t xml:space="preserve"> </w:t>
      </w:r>
      <w:r w:rsidRPr="001A6355">
        <w:rPr>
          <w:rFonts w:ascii="Arial Armenian" w:hAnsi="Arial Armenian"/>
          <w:sz w:val="28"/>
          <w:szCs w:val="28"/>
        </w:rPr>
        <w:t>¦</w:t>
      </w:r>
      <w:r w:rsidRPr="001A6355">
        <w:rPr>
          <w:rFonts w:ascii="GHEA Grapalat" w:hAnsi="GHEA Grapalat"/>
          <w:sz w:val="28"/>
          <w:szCs w:val="28"/>
          <w:lang w:val="hy-AM"/>
        </w:rPr>
        <w:t xml:space="preserve"> </w:t>
      </w:r>
      <w:r w:rsidR="00C8153D">
        <w:rPr>
          <w:rFonts w:ascii="GHEA Grapalat" w:hAnsi="GHEA Grapalat"/>
          <w:i w:val="0"/>
          <w:sz w:val="24"/>
          <w:szCs w:val="24"/>
        </w:rPr>
        <w:t>ЗОՕ</w:t>
      </w:r>
    </w:p>
    <w:p w:rsidR="00F040BE" w:rsidRPr="00694AA7" w:rsidRDefault="00F040BE" w:rsidP="00F040BE">
      <w:pPr>
        <w:pStyle w:val="a3"/>
        <w:widowControl w:val="0"/>
        <w:spacing w:line="240" w:lineRule="auto"/>
        <w:ind w:firstLine="0"/>
        <w:jc w:val="left"/>
        <w:rPr>
          <w:rFonts w:ascii="GHEA Grapalat" w:hAnsi="GHEA Grapalat"/>
          <w:sz w:val="28"/>
          <w:szCs w:val="28"/>
        </w:rPr>
      </w:pPr>
    </w:p>
    <w:p w:rsidR="00CE0D95" w:rsidRPr="009044F1" w:rsidRDefault="00CE0D95" w:rsidP="00B46D58">
      <w:pPr>
        <w:pStyle w:val="aa"/>
        <w:widowControl w:val="0"/>
        <w:spacing w:after="160"/>
        <w:ind w:right="-7" w:firstLine="567"/>
        <w:jc w:val="center"/>
        <w:rPr>
          <w:rFonts w:ascii="GHEA Grapalat" w:hAnsi="GHEA Grapalat"/>
        </w:rPr>
      </w:pPr>
    </w:p>
    <w:p w:rsidR="000763E5" w:rsidRPr="00527A6D" w:rsidRDefault="000763E5" w:rsidP="00B46D58">
      <w:pPr>
        <w:rPr>
          <w:rFonts w:ascii="GHEA Grapalat" w:hAnsi="GHEA Grapalat"/>
        </w:rPr>
      </w:pP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7631BA" w:rsidRPr="00694AA7" w:rsidRDefault="007631BA" w:rsidP="001A6355">
      <w:pPr>
        <w:pStyle w:val="a3"/>
        <w:widowControl w:val="0"/>
        <w:spacing w:line="240" w:lineRule="auto"/>
        <w:ind w:left="2124" w:firstLine="0"/>
        <w:jc w:val="left"/>
        <w:rPr>
          <w:rFonts w:ascii="GHEA Grapalat" w:hAnsi="GHEA Grapalat"/>
          <w:sz w:val="28"/>
          <w:szCs w:val="28"/>
        </w:rPr>
      </w:pPr>
      <w:r w:rsidRPr="001A6355">
        <w:rPr>
          <w:rFonts w:ascii="GHEA Grapalat" w:hAnsi="GHEA Grapalat"/>
          <w:sz w:val="32"/>
          <w:szCs w:val="32"/>
        </w:rPr>
        <w:t>"</w:t>
      </w:r>
      <w:r w:rsidR="001A6355" w:rsidRPr="001A6355">
        <w:rPr>
          <w:rFonts w:ascii="GHEA Grapalat" w:hAnsi="GHEA Grapalat"/>
          <w:spacing w:val="6"/>
          <w:sz w:val="24"/>
          <w:szCs w:val="24"/>
        </w:rPr>
        <w:t xml:space="preserve"> </w:t>
      </w:r>
      <w:r w:rsidR="001A6355" w:rsidRPr="001A6355">
        <w:rPr>
          <w:rStyle w:val="tlid-translation"/>
          <w:rFonts w:ascii="GHEA Grapalat" w:hAnsi="GHEA Grapalat" w:cs="Arial"/>
          <w:sz w:val="24"/>
          <w:szCs w:val="24"/>
        </w:rPr>
        <w:t>лекарства</w:t>
      </w:r>
      <w:r w:rsidR="001A6355" w:rsidRPr="001A6355">
        <w:rPr>
          <w:rFonts w:ascii="GHEA Grapalat" w:hAnsi="GHEA Grapalat"/>
          <w:sz w:val="24"/>
          <w:szCs w:val="24"/>
        </w:rPr>
        <w:t xml:space="preserve"> </w:t>
      </w:r>
      <w:r w:rsidRPr="001A6355">
        <w:rPr>
          <w:rFonts w:ascii="GHEA Grapalat" w:hAnsi="GHEA Grapalat"/>
          <w:sz w:val="32"/>
          <w:szCs w:val="32"/>
        </w:rPr>
        <w:t>"</w:t>
      </w:r>
      <w:r w:rsidR="004A11E0">
        <w:rPr>
          <w:rFonts w:ascii="GHEA Grapalat" w:hAnsi="GHEA Grapalat"/>
        </w:rPr>
        <w:t xml:space="preserve"> </w:t>
      </w:r>
      <w:r w:rsidR="001A6355" w:rsidRPr="001A6355">
        <w:rPr>
          <w:rFonts w:ascii="GHEA Grapalat" w:hAnsi="GHEA Grapalat"/>
        </w:rPr>
        <w:t xml:space="preserve">  </w:t>
      </w:r>
      <w:r w:rsidR="005D7731" w:rsidRPr="001A6355">
        <w:rPr>
          <w:rFonts w:ascii="GHEA Grapalat" w:hAnsi="GHEA Grapalat"/>
          <w:b/>
        </w:rPr>
        <w:t>ДЛЯ</w:t>
      </w:r>
      <w:proofErr w:type="gramStart"/>
      <w:r w:rsidR="005D7731" w:rsidRPr="001A6355">
        <w:rPr>
          <w:rFonts w:ascii="GHEA Grapalat" w:hAnsi="GHEA Grapalat"/>
          <w:b/>
        </w:rPr>
        <w:t xml:space="preserve"> </w:t>
      </w:r>
      <w:r w:rsidRPr="001A6355">
        <w:rPr>
          <w:rFonts w:ascii="Arial Armenian" w:hAnsi="Arial Armenian"/>
          <w:sz w:val="28"/>
          <w:szCs w:val="28"/>
        </w:rPr>
        <w:t>§</w:t>
      </w:r>
      <w:r w:rsidRPr="001A6355">
        <w:rPr>
          <w:rFonts w:ascii="GHEA Grapalat" w:hAnsi="GHEA Grapalat"/>
          <w:sz w:val="28"/>
          <w:szCs w:val="28"/>
        </w:rPr>
        <w:t>Поликлиника</w:t>
      </w:r>
      <w:proofErr w:type="gramEnd"/>
      <w:r w:rsidRPr="001A6355">
        <w:rPr>
          <w:rFonts w:ascii="GHEA Grapalat" w:hAnsi="GHEA Grapalat"/>
          <w:sz w:val="28"/>
          <w:szCs w:val="28"/>
        </w:rPr>
        <w:t xml:space="preserve"> </w:t>
      </w:r>
      <w:r w:rsidRPr="001A6355">
        <w:rPr>
          <w:rFonts w:ascii="GHEA Grapalat" w:hAnsi="GHEA Grapalat"/>
          <w:sz w:val="28"/>
          <w:szCs w:val="28"/>
          <w:lang w:val="en-US"/>
        </w:rPr>
        <w:t>N</w:t>
      </w:r>
      <w:r w:rsidR="00C8153D" w:rsidRPr="00C8153D">
        <w:rPr>
          <w:rFonts w:ascii="GHEA Grapalat" w:hAnsi="GHEA Grapalat"/>
          <w:sz w:val="28"/>
          <w:szCs w:val="28"/>
        </w:rPr>
        <w:t>6</w:t>
      </w:r>
      <w:r w:rsidRPr="001A6355">
        <w:rPr>
          <w:rFonts w:ascii="GHEA Grapalat" w:hAnsi="GHEA Grapalat"/>
          <w:sz w:val="28"/>
          <w:szCs w:val="28"/>
          <w:lang w:val="hy-AM"/>
        </w:rPr>
        <w:t xml:space="preserve"> </w:t>
      </w:r>
      <w:r w:rsidRPr="001A6355">
        <w:rPr>
          <w:rFonts w:ascii="Arial Armenian" w:hAnsi="Arial Armenian"/>
          <w:sz w:val="28"/>
          <w:szCs w:val="28"/>
        </w:rPr>
        <w:t>¦</w:t>
      </w:r>
      <w:r w:rsidRPr="001A6355">
        <w:rPr>
          <w:rFonts w:ascii="GHEA Grapalat" w:hAnsi="GHEA Grapalat"/>
          <w:sz w:val="28"/>
          <w:szCs w:val="28"/>
          <w:lang w:val="hy-AM"/>
        </w:rPr>
        <w:t xml:space="preserve"> </w:t>
      </w:r>
      <w:r w:rsidRPr="001A6355">
        <w:rPr>
          <w:rFonts w:ascii="GHEA Grapalat" w:hAnsi="GHEA Grapalat"/>
          <w:sz w:val="28"/>
          <w:szCs w:val="28"/>
        </w:rPr>
        <w:t>А</w:t>
      </w:r>
      <w:r w:rsidR="00C8153D" w:rsidRPr="00C8153D">
        <w:rPr>
          <w:rFonts w:ascii="GHEA Grapalat" w:hAnsi="GHEA Grapalat"/>
          <w:i w:val="0"/>
          <w:sz w:val="24"/>
          <w:szCs w:val="24"/>
        </w:rPr>
        <w:t xml:space="preserve"> </w:t>
      </w:r>
      <w:r w:rsidR="00C8153D">
        <w:rPr>
          <w:rFonts w:ascii="GHEA Grapalat" w:hAnsi="GHEA Grapalat"/>
          <w:i w:val="0"/>
          <w:sz w:val="24"/>
          <w:szCs w:val="24"/>
        </w:rPr>
        <w:t>ЗОՕ</w:t>
      </w:r>
    </w:p>
    <w:p w:rsidR="007631BA" w:rsidRPr="00694AA7" w:rsidRDefault="007631BA" w:rsidP="007631BA">
      <w:pPr>
        <w:pStyle w:val="a3"/>
        <w:widowControl w:val="0"/>
        <w:spacing w:line="240" w:lineRule="auto"/>
        <w:ind w:firstLine="0"/>
        <w:jc w:val="left"/>
        <w:rPr>
          <w:rFonts w:ascii="GHEA Grapalat" w:hAnsi="GHEA Grapalat"/>
          <w:sz w:val="28"/>
          <w:szCs w:val="28"/>
        </w:rPr>
      </w:pPr>
    </w:p>
    <w:p w:rsidR="00160AE4" w:rsidRPr="003A1EBB" w:rsidRDefault="007631BA" w:rsidP="007631BA">
      <w:pPr>
        <w:widowControl w:val="0"/>
        <w:rPr>
          <w:rFonts w:ascii="GHEA Grapalat" w:hAnsi="GHEA Grapalat"/>
        </w:rPr>
      </w:pPr>
      <w:r>
        <w:rPr>
          <w:rFonts w:ascii="GHEA Grapalat" w:hAnsi="GHEA Grapalat"/>
          <w:sz w:val="20"/>
          <w:szCs w:val="20"/>
          <w:lang w:val="hy-AM"/>
        </w:rPr>
        <w:t xml:space="preserve">           </w:t>
      </w: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F040BE" w:rsidRPr="00AA5BD2">
        <w:rPr>
          <w:rFonts w:ascii="GHEA Grapalat" w:hAnsi="GHEA Grapalat"/>
          <w:b/>
        </w:rPr>
        <w:t>ЗАПРОС КОТИРОВОК,</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1"/>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F040BE" w:rsidRPr="00AA5BD2" w:rsidRDefault="00096865" w:rsidP="00F040BE">
      <w:pPr>
        <w:widowControl w:val="0"/>
        <w:spacing w:after="160" w:line="360" w:lineRule="auto"/>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F040BE" w:rsidRPr="00AA5BD2">
        <w:rPr>
          <w:rFonts w:ascii="GHEA Grapalat" w:hAnsi="GHEA Grapalat"/>
          <w:b/>
        </w:rPr>
        <w:t>ЗАПРОС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Default="00450C30" w:rsidP="00B46D58">
      <w:pPr>
        <w:widowControl w:val="0"/>
        <w:tabs>
          <w:tab w:val="left" w:pos="1134"/>
        </w:tabs>
        <w:spacing w:after="160"/>
        <w:ind w:left="1134" w:hanging="567"/>
        <w:jc w:val="both"/>
        <w:rPr>
          <w:rFonts w:ascii="GHEA Grapalat" w:hAnsi="GHEA Grapalat"/>
          <w:lang w:val="hy-AM"/>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7631BA" w:rsidRDefault="007631BA" w:rsidP="00B46D58">
      <w:pPr>
        <w:widowControl w:val="0"/>
        <w:tabs>
          <w:tab w:val="left" w:pos="1134"/>
        </w:tabs>
        <w:spacing w:after="160"/>
        <w:ind w:left="1134" w:hanging="567"/>
        <w:jc w:val="both"/>
        <w:rPr>
          <w:rFonts w:ascii="GHEA Grapalat" w:hAnsi="GHEA Grapalat"/>
          <w:lang w:val="hy-AM"/>
        </w:rPr>
      </w:pPr>
    </w:p>
    <w:p w:rsidR="007631BA" w:rsidRPr="007631BA" w:rsidRDefault="007631BA" w:rsidP="00B46D58">
      <w:pPr>
        <w:widowControl w:val="0"/>
        <w:tabs>
          <w:tab w:val="left" w:pos="1134"/>
        </w:tabs>
        <w:spacing w:after="160"/>
        <w:ind w:left="1134" w:hanging="567"/>
        <w:jc w:val="both"/>
        <w:rPr>
          <w:rFonts w:ascii="GHEA Grapalat" w:hAnsi="GHEA Grapalat"/>
          <w:lang w:val="hy-AM"/>
        </w:rPr>
      </w:pPr>
    </w:p>
    <w:p w:rsidR="00096865" w:rsidRPr="006D2DF7" w:rsidRDefault="00E17B7F" w:rsidP="007631BA">
      <w:pPr>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w:t>
      </w:r>
      <w:r w:rsidR="00096865" w:rsidRPr="001A6355">
        <w:rPr>
          <w:rFonts w:ascii="GHEA Grapalat" w:hAnsi="GHEA Grapalat"/>
          <w:spacing w:val="-6"/>
        </w:rPr>
        <w:t xml:space="preserve">кодом </w:t>
      </w:r>
      <w:r w:rsidR="00864414">
        <w:rPr>
          <w:rFonts w:ascii="GHEA Grapalat" w:hAnsi="GHEA Grapalat"/>
          <w:lang w:val="en-US"/>
        </w:rPr>
        <w:t>Թ</w:t>
      </w:r>
      <w:r w:rsidR="00864414" w:rsidRPr="00864414">
        <w:rPr>
          <w:rFonts w:ascii="GHEA Grapalat" w:hAnsi="GHEA Grapalat"/>
        </w:rPr>
        <w:t>16</w:t>
      </w:r>
      <w:r w:rsidR="00864414">
        <w:rPr>
          <w:rFonts w:ascii="GHEA Grapalat" w:hAnsi="GHEA Grapalat"/>
          <w:lang w:val="en-US"/>
        </w:rPr>
        <w:t>ՊՈԼ</w:t>
      </w:r>
      <w:r w:rsidR="00864414" w:rsidRPr="00864414">
        <w:rPr>
          <w:rFonts w:ascii="GHEA Grapalat" w:hAnsi="GHEA Grapalat"/>
        </w:rPr>
        <w:t>-</w:t>
      </w:r>
      <w:r w:rsidR="00864414">
        <w:rPr>
          <w:rFonts w:ascii="GHEA Grapalat" w:hAnsi="GHEA Grapalat"/>
          <w:lang w:val="en-US"/>
        </w:rPr>
        <w:t>ԳՀԱՊՁԲ</w:t>
      </w:r>
      <w:r w:rsidR="00864414" w:rsidRPr="00864414">
        <w:rPr>
          <w:rFonts w:ascii="GHEA Grapalat" w:hAnsi="GHEA Grapalat"/>
        </w:rPr>
        <w:t>-20/</w:t>
      </w:r>
      <w:proofErr w:type="gramStart"/>
      <w:r w:rsidR="00864414" w:rsidRPr="00864414">
        <w:rPr>
          <w:rFonts w:ascii="GHEA Grapalat" w:hAnsi="GHEA Grapalat"/>
        </w:rPr>
        <w:t>05</w:t>
      </w:r>
      <w:r w:rsidR="008D6898">
        <w:rPr>
          <w:rFonts w:ascii="GHEA Grapalat" w:hAnsi="GHEA Grapalat"/>
        </w:rPr>
        <w:t xml:space="preserve">  </w:t>
      </w:r>
      <w:r w:rsidR="00096865" w:rsidRPr="006D2DF7">
        <w:rPr>
          <w:rFonts w:ascii="GHEA Grapalat" w:hAnsi="GHEA Grapalat"/>
          <w:spacing w:val="-6"/>
        </w:rPr>
        <w:t>(</w:t>
      </w:r>
      <w:proofErr w:type="gramEnd"/>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w:t>
      </w:r>
      <w:r w:rsidR="00F040BE" w:rsidRPr="00B60D08">
        <w:rPr>
          <w:rFonts w:ascii="Arial Armenian" w:hAnsi="Arial Armenian"/>
        </w:rPr>
        <w:t>§</w:t>
      </w:r>
      <w:r w:rsidR="00F040BE" w:rsidRPr="00B60D08">
        <w:rPr>
          <w:rFonts w:ascii="GHEA Grapalat" w:hAnsi="GHEA Grapalat"/>
        </w:rPr>
        <w:t xml:space="preserve">Поликлиника </w:t>
      </w:r>
      <w:r w:rsidR="00F040BE" w:rsidRPr="00B60D08">
        <w:rPr>
          <w:rFonts w:ascii="GHEA Grapalat" w:hAnsi="GHEA Grapalat"/>
          <w:lang w:val="en-US"/>
        </w:rPr>
        <w:t>N</w:t>
      </w:r>
      <w:r w:rsidR="00F040BE" w:rsidRPr="00B60D08">
        <w:rPr>
          <w:rFonts w:ascii="GHEA Grapalat" w:hAnsi="GHEA Grapalat"/>
        </w:rPr>
        <w:t>4</w:t>
      </w:r>
      <w:r w:rsidR="00F040BE" w:rsidRPr="00B60D08">
        <w:rPr>
          <w:rFonts w:ascii="GHEA Grapalat" w:hAnsi="GHEA Grapalat"/>
          <w:lang w:val="hy-AM"/>
        </w:rPr>
        <w:t xml:space="preserve"> </w:t>
      </w:r>
      <w:r w:rsidR="00F040BE" w:rsidRPr="00B60D08">
        <w:rPr>
          <w:rFonts w:ascii="Arial Armenian" w:hAnsi="Arial Armenian"/>
        </w:rPr>
        <w:t>¦</w:t>
      </w:r>
      <w:r w:rsidR="00F040BE" w:rsidRPr="00B60D08">
        <w:rPr>
          <w:rFonts w:ascii="GHEA Grapalat" w:hAnsi="GHEA Grapalat"/>
          <w:lang w:val="hy-AM"/>
        </w:rPr>
        <w:t xml:space="preserve"> </w:t>
      </w:r>
      <w:r w:rsidR="00F040BE" w:rsidRPr="00B60D08">
        <w:rPr>
          <w:rFonts w:ascii="GHEA Grapalat" w:hAnsi="GHEA Grapalat"/>
        </w:rPr>
        <w:t xml:space="preserve">АОЗТ </w:t>
      </w:r>
      <w:r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F040BE" w:rsidRPr="00B60D08" w:rsidRDefault="00A81DD5" w:rsidP="00C8153D">
      <w:pPr>
        <w:pStyle w:val="23"/>
        <w:spacing w:line="240" w:lineRule="auto"/>
        <w:ind w:firstLine="567"/>
        <w:rPr>
          <w:rFonts w:ascii="GHEA Grapalat" w:hAnsi="GHEA Grapalat"/>
        </w:rPr>
      </w:pPr>
      <w:r w:rsidRPr="009044F1">
        <w:rPr>
          <w:rFonts w:ascii="GHEA Grapalat" w:hAnsi="GHEA Grapalat"/>
          <w:sz w:val="24"/>
          <w:szCs w:val="24"/>
        </w:rPr>
        <w:t xml:space="preserve">Адрес электронной почты секретаря оценочной комиссии </w:t>
      </w:r>
      <w:r w:rsidR="00F040BE" w:rsidRPr="00752623">
        <w:rPr>
          <w:rFonts w:ascii="GHEA Grapalat" w:hAnsi="GHEA Grapalat"/>
          <w:sz w:val="24"/>
          <w:szCs w:val="24"/>
        </w:rPr>
        <w:t>«</w:t>
      </w:r>
      <w:r w:rsidR="00F040BE" w:rsidRPr="00752623">
        <w:rPr>
          <w:rFonts w:ascii="GHEA Grapalat" w:hAnsi="GHEA Grapalat"/>
          <w:vertAlign w:val="subscript"/>
        </w:rPr>
        <w:t xml:space="preserve"> </w:t>
      </w:r>
      <w:hyperlink r:id="rId9" w:history="1">
        <w:r w:rsidR="00C8153D" w:rsidRPr="00016399">
          <w:rPr>
            <w:rStyle w:val="a9"/>
            <w:rFonts w:ascii="GHEA Grapalat" w:hAnsi="GHEA Grapalat"/>
            <w:lang w:val="af-ZA"/>
          </w:rPr>
          <w:t>tiv16.tender@gmail.com</w:t>
        </w:r>
      </w:hyperlink>
    </w:p>
    <w:p w:rsidR="00096865" w:rsidRPr="009044F1" w:rsidRDefault="00F5653D" w:rsidP="00F66357">
      <w:pPr>
        <w:pStyle w:val="23"/>
        <w:widowControl w:val="0"/>
        <w:spacing w:after="160" w:line="240" w:lineRule="auto"/>
        <w:ind w:firstLine="567"/>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1A6355">
        <w:rPr>
          <w:rFonts w:ascii="GHEA Grapalat" w:hAnsi="GHEA Grapalat"/>
          <w:i w:val="0"/>
          <w:sz w:val="24"/>
          <w:szCs w:val="24"/>
        </w:rPr>
        <w:t xml:space="preserve">Предметом закупки является </w:t>
      </w:r>
      <w:proofErr w:type="gramStart"/>
      <w:r w:rsidRPr="001A6355">
        <w:rPr>
          <w:rFonts w:ascii="GHEA Grapalat" w:hAnsi="GHEA Grapalat"/>
          <w:i w:val="0"/>
          <w:sz w:val="24"/>
          <w:szCs w:val="24"/>
        </w:rPr>
        <w:t xml:space="preserve">приобретение </w:t>
      </w:r>
      <w:r w:rsidR="001A6355" w:rsidRPr="001A6355">
        <w:rPr>
          <w:rStyle w:val="tlid-translation"/>
          <w:rFonts w:ascii="GHEA Grapalat" w:hAnsi="GHEA Grapalat" w:cs="Arial"/>
          <w:i w:val="0"/>
          <w:sz w:val="24"/>
          <w:szCs w:val="24"/>
        </w:rPr>
        <w:t xml:space="preserve"> лекарства</w:t>
      </w:r>
      <w:proofErr w:type="gramEnd"/>
      <w:r w:rsidR="001A6355" w:rsidRPr="001A6355">
        <w:rPr>
          <w:rFonts w:ascii="GHEA Grapalat" w:hAnsi="GHEA Grapalat"/>
          <w:i w:val="0"/>
          <w:sz w:val="24"/>
          <w:szCs w:val="24"/>
        </w:rPr>
        <w:t xml:space="preserve"> </w:t>
      </w:r>
      <w:r w:rsidR="00F040BE" w:rsidRPr="001A6355">
        <w:rPr>
          <w:rFonts w:ascii="GHEA Grapalat" w:hAnsi="GHEA Grapalat"/>
          <w:i w:val="0"/>
          <w:sz w:val="24"/>
          <w:szCs w:val="24"/>
        </w:rPr>
        <w:t>"</w:t>
      </w:r>
      <w:r w:rsidRPr="001A6355">
        <w:rPr>
          <w:rFonts w:ascii="GHEA Grapalat" w:hAnsi="GHEA Grapalat"/>
          <w:i w:val="0"/>
          <w:sz w:val="24"/>
          <w:szCs w:val="24"/>
        </w:rPr>
        <w:t xml:space="preserve"> (далее — также товар) для нужд </w:t>
      </w:r>
      <w:r w:rsidR="00F040BE" w:rsidRPr="001A6355">
        <w:rPr>
          <w:rFonts w:ascii="Arial Armenian" w:hAnsi="Arial Armenian"/>
          <w:i w:val="0"/>
          <w:sz w:val="24"/>
          <w:szCs w:val="24"/>
        </w:rPr>
        <w:t>§</w:t>
      </w:r>
      <w:r w:rsidR="00F040BE" w:rsidRPr="001A6355">
        <w:rPr>
          <w:rFonts w:ascii="GHEA Grapalat" w:hAnsi="GHEA Grapalat"/>
          <w:i w:val="0"/>
          <w:sz w:val="24"/>
          <w:szCs w:val="24"/>
        </w:rPr>
        <w:t xml:space="preserve">Поликлиника </w:t>
      </w:r>
      <w:r w:rsidR="00F040BE" w:rsidRPr="001A6355">
        <w:rPr>
          <w:rFonts w:ascii="GHEA Grapalat" w:hAnsi="GHEA Grapalat"/>
          <w:i w:val="0"/>
          <w:sz w:val="24"/>
          <w:szCs w:val="24"/>
          <w:lang w:val="en-US"/>
        </w:rPr>
        <w:t>N</w:t>
      </w:r>
      <w:r w:rsidR="00C8153D" w:rsidRPr="00C8153D">
        <w:rPr>
          <w:rFonts w:ascii="GHEA Grapalat" w:hAnsi="GHEA Grapalat"/>
          <w:i w:val="0"/>
          <w:sz w:val="24"/>
          <w:szCs w:val="24"/>
        </w:rPr>
        <w:t>16</w:t>
      </w:r>
      <w:r w:rsidR="00F040BE" w:rsidRPr="001A6355">
        <w:rPr>
          <w:rFonts w:ascii="Arial Armenian" w:hAnsi="Arial Armenian"/>
          <w:i w:val="0"/>
          <w:sz w:val="24"/>
          <w:szCs w:val="24"/>
        </w:rPr>
        <w:t>¦</w:t>
      </w:r>
      <w:r w:rsidR="00F040BE" w:rsidRPr="001A6355">
        <w:rPr>
          <w:rFonts w:ascii="GHEA Grapalat" w:hAnsi="GHEA Grapalat"/>
          <w:i w:val="0"/>
          <w:sz w:val="24"/>
          <w:szCs w:val="24"/>
          <w:lang w:val="hy-AM"/>
        </w:rPr>
        <w:t xml:space="preserve"> </w:t>
      </w:r>
      <w:r w:rsidR="00C8153D" w:rsidRPr="001A6355">
        <w:rPr>
          <w:rFonts w:ascii="GHEA Grapalat" w:hAnsi="GHEA Grapalat"/>
          <w:i w:val="0"/>
          <w:sz w:val="24"/>
          <w:szCs w:val="24"/>
        </w:rPr>
        <w:t>З</w:t>
      </w:r>
      <w:r w:rsidR="00C8153D">
        <w:rPr>
          <w:rFonts w:ascii="GHEA Grapalat" w:hAnsi="GHEA Grapalat"/>
          <w:i w:val="0"/>
          <w:sz w:val="24"/>
          <w:szCs w:val="24"/>
          <w:lang w:val="en-US"/>
        </w:rPr>
        <w:t>O</w:t>
      </w:r>
      <w:r w:rsidR="00F040BE" w:rsidRPr="001A6355">
        <w:rPr>
          <w:rFonts w:ascii="GHEA Grapalat" w:hAnsi="GHEA Grapalat"/>
          <w:i w:val="0"/>
          <w:sz w:val="24"/>
          <w:szCs w:val="24"/>
        </w:rPr>
        <w:t>О</w:t>
      </w:r>
      <w:r w:rsidRPr="001A6355">
        <w:rPr>
          <w:rFonts w:ascii="GHEA Grapalat" w:hAnsi="GHEA Grapalat"/>
          <w:i w:val="0"/>
          <w:sz w:val="24"/>
          <w:szCs w:val="24"/>
        </w:rPr>
        <w:t>, которые сгруппированы в лоты "</w:t>
      </w:r>
      <w:r w:rsidR="00864414" w:rsidRPr="00864414">
        <w:rPr>
          <w:rFonts w:ascii="GHEA Grapalat" w:hAnsi="GHEA Grapalat"/>
          <w:i w:val="0"/>
          <w:sz w:val="24"/>
          <w:szCs w:val="24"/>
        </w:rPr>
        <w:t>24</w:t>
      </w:r>
      <w:r w:rsidRPr="001A6355">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F0073B" w:rsidTr="00F0073B">
        <w:trPr>
          <w:jc w:val="center"/>
        </w:trPr>
        <w:tc>
          <w:tcPr>
            <w:tcW w:w="1530" w:type="dxa"/>
            <w:vAlign w:val="center"/>
          </w:tcPr>
          <w:p w:rsidR="00096865" w:rsidRPr="00F0073B" w:rsidRDefault="00096865" w:rsidP="00F0073B">
            <w:pPr>
              <w:pStyle w:val="23"/>
              <w:widowControl w:val="0"/>
              <w:spacing w:after="120" w:line="240" w:lineRule="auto"/>
              <w:ind w:firstLine="0"/>
              <w:jc w:val="center"/>
              <w:rPr>
                <w:rFonts w:asciiTheme="minorHAnsi" w:hAnsiTheme="minorHAnsi" w:cstheme="minorHAnsi"/>
                <w:b/>
                <w:bCs/>
                <w:i/>
                <w:iCs/>
              </w:rPr>
            </w:pPr>
            <w:r w:rsidRPr="00F0073B">
              <w:rPr>
                <w:rFonts w:asciiTheme="minorHAnsi" w:hAnsiTheme="minorHAnsi" w:cstheme="minorHAnsi"/>
                <w:b/>
                <w:i/>
              </w:rPr>
              <w:t>Номера лотов</w:t>
            </w:r>
          </w:p>
        </w:tc>
        <w:tc>
          <w:tcPr>
            <w:tcW w:w="7704" w:type="dxa"/>
            <w:vAlign w:val="center"/>
          </w:tcPr>
          <w:p w:rsidR="00096865" w:rsidRPr="00F0073B" w:rsidRDefault="00096865" w:rsidP="00F0073B">
            <w:pPr>
              <w:pStyle w:val="23"/>
              <w:widowControl w:val="0"/>
              <w:spacing w:after="120" w:line="240" w:lineRule="auto"/>
              <w:ind w:firstLine="0"/>
              <w:jc w:val="center"/>
              <w:rPr>
                <w:rFonts w:asciiTheme="minorHAnsi" w:hAnsiTheme="minorHAnsi" w:cstheme="minorHAnsi"/>
                <w:b/>
                <w:bCs/>
                <w:i/>
                <w:iCs/>
              </w:rPr>
            </w:pPr>
            <w:r w:rsidRPr="00F0073B">
              <w:rPr>
                <w:rFonts w:asciiTheme="minorHAnsi" w:hAnsiTheme="minorHAnsi" w:cstheme="minorHAnsi"/>
                <w:b/>
                <w:i/>
              </w:rPr>
              <w:t>Наименование лота</w:t>
            </w:r>
          </w:p>
        </w:tc>
      </w:tr>
      <w:tr w:rsidR="00864414" w:rsidRPr="00F0073B" w:rsidTr="00F0073B">
        <w:trPr>
          <w:jc w:val="center"/>
        </w:trPr>
        <w:tc>
          <w:tcPr>
            <w:tcW w:w="1530" w:type="dxa"/>
            <w:vAlign w:val="center"/>
          </w:tcPr>
          <w:p w:rsidR="00864414" w:rsidRPr="00F0073B" w:rsidRDefault="00864414" w:rsidP="00864414">
            <w:pPr>
              <w:pStyle w:val="23"/>
              <w:widowControl w:val="0"/>
              <w:spacing w:after="120" w:line="240" w:lineRule="auto"/>
              <w:ind w:firstLine="0"/>
              <w:jc w:val="center"/>
              <w:rPr>
                <w:rFonts w:asciiTheme="minorHAnsi" w:hAnsiTheme="minorHAnsi" w:cstheme="minorHAnsi"/>
              </w:rPr>
            </w:pPr>
            <w:r w:rsidRPr="00F0073B">
              <w:rPr>
                <w:rFonts w:asciiTheme="minorHAnsi" w:hAnsiTheme="minorHAnsi" w:cstheme="minorHAnsi"/>
              </w:rPr>
              <w:t>1</w:t>
            </w:r>
          </w:p>
        </w:tc>
        <w:tc>
          <w:tcPr>
            <w:tcW w:w="7704" w:type="dxa"/>
            <w:vAlign w:val="center"/>
          </w:tcPr>
          <w:p w:rsidR="00864414" w:rsidRPr="003D6884" w:rsidRDefault="00864414" w:rsidP="00864414">
            <w:pPr>
              <w:jc w:val="center"/>
              <w:rPr>
                <w:rFonts w:asciiTheme="minorHAnsi" w:hAnsiTheme="minorHAnsi" w:cstheme="minorHAnsi"/>
                <w:sz w:val="20"/>
                <w:szCs w:val="20"/>
                <w:lang w:val="hy-AM" w:eastAsia="hy-AM"/>
              </w:rPr>
            </w:pPr>
            <w:r w:rsidRPr="003D6884">
              <w:rPr>
                <w:rFonts w:asciiTheme="minorHAnsi" w:hAnsiTheme="minorHAnsi" w:cstheme="minorHAnsi"/>
                <w:sz w:val="20"/>
                <w:szCs w:val="20"/>
                <w:lang w:val="hy-AM" w:eastAsia="hy-AM"/>
              </w:rPr>
              <w:t>диклофенак</w:t>
            </w:r>
          </w:p>
        </w:tc>
      </w:tr>
      <w:tr w:rsidR="00864414" w:rsidRPr="00F0073B" w:rsidTr="00F0073B">
        <w:trPr>
          <w:jc w:val="center"/>
        </w:trPr>
        <w:tc>
          <w:tcPr>
            <w:tcW w:w="1530" w:type="dxa"/>
            <w:vAlign w:val="center"/>
          </w:tcPr>
          <w:p w:rsidR="00864414" w:rsidRPr="00F0073B" w:rsidRDefault="00864414" w:rsidP="00864414">
            <w:pPr>
              <w:pStyle w:val="23"/>
              <w:widowControl w:val="0"/>
              <w:spacing w:after="120" w:line="240" w:lineRule="auto"/>
              <w:ind w:firstLine="0"/>
              <w:jc w:val="center"/>
              <w:rPr>
                <w:rFonts w:asciiTheme="minorHAnsi" w:hAnsiTheme="minorHAnsi" w:cstheme="minorHAnsi"/>
              </w:rPr>
            </w:pPr>
            <w:r w:rsidRPr="00F0073B">
              <w:rPr>
                <w:rFonts w:asciiTheme="minorHAnsi" w:hAnsiTheme="minorHAnsi" w:cstheme="minorHAnsi"/>
              </w:rPr>
              <w:t>2</w:t>
            </w:r>
          </w:p>
        </w:tc>
        <w:tc>
          <w:tcPr>
            <w:tcW w:w="7704" w:type="dxa"/>
            <w:vAlign w:val="center"/>
          </w:tcPr>
          <w:p w:rsidR="00864414" w:rsidRPr="003D6884" w:rsidRDefault="00864414" w:rsidP="00864414">
            <w:pPr>
              <w:jc w:val="center"/>
              <w:rPr>
                <w:rFonts w:asciiTheme="minorHAnsi" w:hAnsiTheme="minorHAnsi" w:cstheme="minorHAnsi"/>
                <w:sz w:val="20"/>
                <w:szCs w:val="20"/>
                <w:lang w:val="hy-AM" w:eastAsia="hy-AM"/>
              </w:rPr>
            </w:pPr>
            <w:r w:rsidRPr="003D6884">
              <w:rPr>
                <w:rFonts w:asciiTheme="minorHAnsi" w:hAnsiTheme="minorHAnsi" w:cstheme="minorHAnsi"/>
                <w:sz w:val="20"/>
                <w:szCs w:val="20"/>
                <w:lang w:val="hy-AM" w:eastAsia="hy-AM"/>
              </w:rPr>
              <w:t>Полимальтоза гидроксида железа (III)</w:t>
            </w:r>
          </w:p>
        </w:tc>
      </w:tr>
      <w:tr w:rsidR="00864414" w:rsidRPr="00F0073B" w:rsidTr="00F0073B">
        <w:trPr>
          <w:jc w:val="center"/>
        </w:trPr>
        <w:tc>
          <w:tcPr>
            <w:tcW w:w="1530" w:type="dxa"/>
            <w:vAlign w:val="center"/>
          </w:tcPr>
          <w:p w:rsidR="00864414" w:rsidRPr="00F0073B" w:rsidRDefault="00864414" w:rsidP="00864414">
            <w:pPr>
              <w:pStyle w:val="23"/>
              <w:widowControl w:val="0"/>
              <w:spacing w:after="120" w:line="240" w:lineRule="auto"/>
              <w:ind w:firstLine="0"/>
              <w:jc w:val="center"/>
              <w:rPr>
                <w:rFonts w:asciiTheme="minorHAnsi" w:hAnsiTheme="minorHAnsi" w:cstheme="minorHAnsi"/>
                <w:lang w:val="en-US"/>
              </w:rPr>
            </w:pPr>
            <w:r w:rsidRPr="00F0073B">
              <w:rPr>
                <w:rFonts w:asciiTheme="minorHAnsi" w:hAnsiTheme="minorHAnsi" w:cstheme="minorHAnsi"/>
                <w:lang w:val="en-US"/>
              </w:rPr>
              <w:t>3</w:t>
            </w:r>
          </w:p>
        </w:tc>
        <w:tc>
          <w:tcPr>
            <w:tcW w:w="7704" w:type="dxa"/>
            <w:vAlign w:val="center"/>
          </w:tcPr>
          <w:p w:rsidR="00864414" w:rsidRPr="003D6884" w:rsidRDefault="00B176DC" w:rsidP="00864414">
            <w:pPr>
              <w:jc w:val="center"/>
              <w:rPr>
                <w:rFonts w:asciiTheme="minorHAnsi" w:hAnsiTheme="minorHAnsi" w:cstheme="minorHAnsi"/>
                <w:sz w:val="20"/>
                <w:szCs w:val="20"/>
                <w:lang w:val="hy-AM" w:eastAsia="hy-AM"/>
              </w:rPr>
            </w:pPr>
            <w:r>
              <w:rPr>
                <w:rFonts w:asciiTheme="minorHAnsi" w:hAnsiTheme="minorHAnsi" w:cstheme="minorHAnsi"/>
                <w:sz w:val="20"/>
                <w:szCs w:val="20"/>
                <w:lang w:val="hy-AM" w:eastAsia="hy-AM"/>
              </w:rPr>
              <w:t xml:space="preserve">Цитрат кофеина </w:t>
            </w:r>
          </w:p>
        </w:tc>
      </w:tr>
      <w:tr w:rsidR="00B176DC" w:rsidRPr="00F0073B" w:rsidTr="00F0073B">
        <w:trPr>
          <w:jc w:val="center"/>
        </w:trPr>
        <w:tc>
          <w:tcPr>
            <w:tcW w:w="1530" w:type="dxa"/>
            <w:vAlign w:val="center"/>
          </w:tcPr>
          <w:p w:rsidR="00B176DC" w:rsidRPr="00F0073B" w:rsidRDefault="00B176DC" w:rsidP="00B176DC">
            <w:pPr>
              <w:pStyle w:val="23"/>
              <w:widowControl w:val="0"/>
              <w:spacing w:after="120" w:line="240" w:lineRule="auto"/>
              <w:ind w:firstLine="0"/>
              <w:jc w:val="center"/>
              <w:rPr>
                <w:rFonts w:asciiTheme="minorHAnsi" w:hAnsiTheme="minorHAnsi" w:cstheme="minorHAnsi"/>
                <w:lang w:val="en-US"/>
              </w:rPr>
            </w:pPr>
            <w:r w:rsidRPr="00F0073B">
              <w:rPr>
                <w:rFonts w:asciiTheme="minorHAnsi" w:hAnsiTheme="minorHAnsi" w:cstheme="minorHAnsi"/>
                <w:lang w:val="en-US"/>
              </w:rPr>
              <w:t>4</w:t>
            </w:r>
          </w:p>
        </w:tc>
        <w:tc>
          <w:tcPr>
            <w:tcW w:w="7704" w:type="dxa"/>
            <w:vAlign w:val="center"/>
          </w:tcPr>
          <w:p w:rsidR="00B176DC" w:rsidRPr="003D6884" w:rsidRDefault="00B176DC" w:rsidP="00B176DC">
            <w:pPr>
              <w:jc w:val="center"/>
              <w:rPr>
                <w:rFonts w:asciiTheme="minorHAnsi" w:hAnsiTheme="minorHAnsi" w:cstheme="minorHAnsi"/>
                <w:sz w:val="20"/>
                <w:szCs w:val="20"/>
                <w:lang w:val="hy-AM" w:eastAsia="hy-AM"/>
              </w:rPr>
            </w:pPr>
            <w:r>
              <w:rPr>
                <w:rFonts w:asciiTheme="minorHAnsi" w:hAnsiTheme="minorHAnsi" w:cstheme="minorHAnsi"/>
                <w:sz w:val="20"/>
                <w:szCs w:val="20"/>
                <w:lang w:val="hy-AM" w:eastAsia="hy-AM"/>
              </w:rPr>
              <w:t xml:space="preserve">Хлорид натрия </w:t>
            </w:r>
          </w:p>
        </w:tc>
      </w:tr>
      <w:tr w:rsidR="00B176DC" w:rsidRPr="00F0073B" w:rsidTr="00F0073B">
        <w:trPr>
          <w:jc w:val="center"/>
        </w:trPr>
        <w:tc>
          <w:tcPr>
            <w:tcW w:w="1530" w:type="dxa"/>
            <w:vAlign w:val="center"/>
          </w:tcPr>
          <w:p w:rsidR="00B176DC" w:rsidRPr="00F0073B" w:rsidRDefault="00B176DC" w:rsidP="00B176DC">
            <w:pPr>
              <w:pStyle w:val="23"/>
              <w:widowControl w:val="0"/>
              <w:spacing w:after="120" w:line="240" w:lineRule="auto"/>
              <w:ind w:firstLine="0"/>
              <w:jc w:val="center"/>
              <w:rPr>
                <w:rFonts w:asciiTheme="minorHAnsi" w:hAnsiTheme="minorHAnsi" w:cstheme="minorHAnsi"/>
                <w:lang w:val="en-US"/>
              </w:rPr>
            </w:pPr>
            <w:r w:rsidRPr="00F0073B">
              <w:rPr>
                <w:rFonts w:asciiTheme="minorHAnsi" w:hAnsiTheme="minorHAnsi" w:cstheme="minorHAnsi"/>
                <w:lang w:val="en-US"/>
              </w:rPr>
              <w:t>5</w:t>
            </w:r>
          </w:p>
        </w:tc>
        <w:tc>
          <w:tcPr>
            <w:tcW w:w="7704" w:type="dxa"/>
            <w:vAlign w:val="center"/>
          </w:tcPr>
          <w:p w:rsidR="00B176DC" w:rsidRPr="003D6884" w:rsidRDefault="00B176DC" w:rsidP="00B176DC">
            <w:pPr>
              <w:jc w:val="center"/>
              <w:rPr>
                <w:rFonts w:asciiTheme="minorHAnsi" w:hAnsiTheme="minorHAnsi" w:cstheme="minorHAnsi"/>
                <w:sz w:val="20"/>
                <w:szCs w:val="20"/>
                <w:lang w:val="hy-AM" w:eastAsia="hy-AM"/>
              </w:rPr>
            </w:pPr>
            <w:r>
              <w:rPr>
                <w:rFonts w:asciiTheme="minorHAnsi" w:hAnsiTheme="minorHAnsi" w:cstheme="minorHAnsi"/>
                <w:sz w:val="20"/>
                <w:szCs w:val="20"/>
                <w:lang w:val="hy-AM" w:eastAsia="hy-AM"/>
              </w:rPr>
              <w:t xml:space="preserve">Йод </w:t>
            </w:r>
          </w:p>
        </w:tc>
      </w:tr>
      <w:tr w:rsidR="00B176DC" w:rsidRPr="00F0073B" w:rsidTr="00F0073B">
        <w:trPr>
          <w:jc w:val="center"/>
        </w:trPr>
        <w:tc>
          <w:tcPr>
            <w:tcW w:w="1530" w:type="dxa"/>
            <w:vAlign w:val="center"/>
          </w:tcPr>
          <w:p w:rsidR="00B176DC" w:rsidRPr="00F0073B" w:rsidRDefault="00B176DC" w:rsidP="00B176DC">
            <w:pPr>
              <w:pStyle w:val="23"/>
              <w:widowControl w:val="0"/>
              <w:spacing w:after="120" w:line="240" w:lineRule="auto"/>
              <w:ind w:firstLine="0"/>
              <w:jc w:val="center"/>
              <w:rPr>
                <w:rFonts w:asciiTheme="minorHAnsi" w:hAnsiTheme="minorHAnsi" w:cstheme="minorHAnsi"/>
                <w:lang w:val="en-US"/>
              </w:rPr>
            </w:pPr>
            <w:r w:rsidRPr="00F0073B">
              <w:rPr>
                <w:rFonts w:asciiTheme="minorHAnsi" w:hAnsiTheme="minorHAnsi" w:cstheme="minorHAnsi"/>
                <w:lang w:val="en-US"/>
              </w:rPr>
              <w:t>6</w:t>
            </w:r>
          </w:p>
        </w:tc>
        <w:tc>
          <w:tcPr>
            <w:tcW w:w="7704" w:type="dxa"/>
            <w:vAlign w:val="center"/>
          </w:tcPr>
          <w:p w:rsidR="00B176DC" w:rsidRPr="003D6884" w:rsidRDefault="00B176DC" w:rsidP="00B176DC">
            <w:pPr>
              <w:jc w:val="center"/>
              <w:rPr>
                <w:rFonts w:asciiTheme="minorHAnsi" w:hAnsiTheme="minorHAnsi" w:cstheme="minorHAnsi"/>
                <w:sz w:val="20"/>
                <w:szCs w:val="20"/>
                <w:lang w:val="hy-AM" w:eastAsia="hy-AM"/>
              </w:rPr>
            </w:pPr>
            <w:r w:rsidRPr="003D6884">
              <w:rPr>
                <w:rFonts w:asciiTheme="minorHAnsi" w:hAnsiTheme="minorHAnsi" w:cstheme="minorHAnsi"/>
                <w:sz w:val="20"/>
                <w:szCs w:val="20"/>
                <w:lang w:val="hy-AM" w:eastAsia="hy-AM"/>
              </w:rPr>
              <w:t>Йод</w:t>
            </w:r>
          </w:p>
        </w:tc>
      </w:tr>
      <w:tr w:rsidR="00B176DC" w:rsidRPr="00F0073B" w:rsidTr="00F0073B">
        <w:trPr>
          <w:jc w:val="center"/>
        </w:trPr>
        <w:tc>
          <w:tcPr>
            <w:tcW w:w="1530" w:type="dxa"/>
            <w:vAlign w:val="center"/>
          </w:tcPr>
          <w:p w:rsidR="00B176DC" w:rsidRPr="00F0073B" w:rsidRDefault="00B176DC" w:rsidP="00B176DC">
            <w:pPr>
              <w:pStyle w:val="23"/>
              <w:widowControl w:val="0"/>
              <w:spacing w:after="120" w:line="240" w:lineRule="auto"/>
              <w:ind w:firstLine="0"/>
              <w:jc w:val="center"/>
              <w:rPr>
                <w:rFonts w:asciiTheme="minorHAnsi" w:hAnsiTheme="minorHAnsi" w:cstheme="minorHAnsi"/>
                <w:lang w:val="en-US"/>
              </w:rPr>
            </w:pPr>
            <w:r w:rsidRPr="00F0073B">
              <w:rPr>
                <w:rFonts w:asciiTheme="minorHAnsi" w:hAnsiTheme="minorHAnsi" w:cstheme="minorHAnsi"/>
                <w:lang w:val="en-US"/>
              </w:rPr>
              <w:t>7</w:t>
            </w:r>
          </w:p>
        </w:tc>
        <w:tc>
          <w:tcPr>
            <w:tcW w:w="7704" w:type="dxa"/>
            <w:vAlign w:val="center"/>
          </w:tcPr>
          <w:p w:rsidR="00B176DC" w:rsidRPr="003D6884" w:rsidRDefault="004C1A99" w:rsidP="00B176DC">
            <w:pPr>
              <w:jc w:val="center"/>
              <w:rPr>
                <w:rFonts w:asciiTheme="minorHAnsi" w:hAnsiTheme="minorHAnsi" w:cstheme="minorHAnsi"/>
                <w:sz w:val="20"/>
                <w:szCs w:val="20"/>
                <w:lang w:val="hy-AM" w:eastAsia="hy-AM"/>
              </w:rPr>
            </w:pPr>
            <w:r w:rsidRPr="003D6884">
              <w:rPr>
                <w:rFonts w:asciiTheme="minorHAnsi" w:hAnsiTheme="minorHAnsi" w:cstheme="minorHAnsi"/>
                <w:sz w:val="20"/>
                <w:szCs w:val="20"/>
                <w:lang w:val="hy-AM" w:eastAsia="hy-AM"/>
              </w:rPr>
              <w:t>Сальметерол, флутиказон</w:t>
            </w:r>
          </w:p>
        </w:tc>
      </w:tr>
      <w:tr w:rsidR="004C1A99" w:rsidRPr="00F0073B" w:rsidTr="00F0073B">
        <w:trPr>
          <w:jc w:val="center"/>
        </w:trPr>
        <w:tc>
          <w:tcPr>
            <w:tcW w:w="1530" w:type="dxa"/>
            <w:vAlign w:val="center"/>
          </w:tcPr>
          <w:p w:rsidR="004C1A99" w:rsidRPr="00F0073B" w:rsidRDefault="004C1A99" w:rsidP="004C1A99">
            <w:pPr>
              <w:pStyle w:val="23"/>
              <w:widowControl w:val="0"/>
              <w:spacing w:after="120" w:line="240" w:lineRule="auto"/>
              <w:ind w:firstLine="0"/>
              <w:jc w:val="center"/>
              <w:rPr>
                <w:rFonts w:asciiTheme="minorHAnsi" w:hAnsiTheme="minorHAnsi" w:cstheme="minorHAnsi"/>
                <w:lang w:val="en-US"/>
              </w:rPr>
            </w:pPr>
            <w:r w:rsidRPr="00F0073B">
              <w:rPr>
                <w:rFonts w:asciiTheme="minorHAnsi" w:hAnsiTheme="minorHAnsi" w:cstheme="minorHAnsi"/>
                <w:lang w:val="en-US"/>
              </w:rPr>
              <w:t>8</w:t>
            </w:r>
          </w:p>
        </w:tc>
        <w:tc>
          <w:tcPr>
            <w:tcW w:w="7704" w:type="dxa"/>
            <w:vAlign w:val="center"/>
          </w:tcPr>
          <w:p w:rsidR="004C1A99" w:rsidRPr="003D6884" w:rsidRDefault="004C1A99" w:rsidP="004C1A99">
            <w:pPr>
              <w:jc w:val="center"/>
              <w:rPr>
                <w:rFonts w:asciiTheme="minorHAnsi" w:hAnsiTheme="minorHAnsi" w:cstheme="minorHAnsi"/>
                <w:sz w:val="20"/>
                <w:szCs w:val="20"/>
                <w:lang w:val="hy-AM" w:eastAsia="hy-AM"/>
              </w:rPr>
            </w:pPr>
            <w:r w:rsidRPr="003D6884">
              <w:rPr>
                <w:rFonts w:asciiTheme="minorHAnsi" w:hAnsiTheme="minorHAnsi" w:cstheme="minorHAnsi"/>
                <w:sz w:val="20"/>
                <w:szCs w:val="20"/>
                <w:lang w:val="hy-AM" w:eastAsia="hy-AM"/>
              </w:rPr>
              <w:t>Сальметерол, флутиказон</w:t>
            </w:r>
          </w:p>
        </w:tc>
      </w:tr>
      <w:tr w:rsidR="004C1A99" w:rsidRPr="00F0073B" w:rsidTr="00F0073B">
        <w:trPr>
          <w:jc w:val="center"/>
        </w:trPr>
        <w:tc>
          <w:tcPr>
            <w:tcW w:w="1530" w:type="dxa"/>
            <w:vAlign w:val="center"/>
          </w:tcPr>
          <w:p w:rsidR="004C1A99" w:rsidRPr="00F0073B" w:rsidRDefault="004C1A99" w:rsidP="004C1A99">
            <w:pPr>
              <w:pStyle w:val="23"/>
              <w:widowControl w:val="0"/>
              <w:spacing w:after="120" w:line="240" w:lineRule="auto"/>
              <w:ind w:firstLine="0"/>
              <w:jc w:val="center"/>
              <w:rPr>
                <w:rFonts w:asciiTheme="minorHAnsi" w:hAnsiTheme="minorHAnsi" w:cstheme="minorHAnsi"/>
                <w:lang w:val="en-US"/>
              </w:rPr>
            </w:pPr>
            <w:r w:rsidRPr="00F0073B">
              <w:rPr>
                <w:rFonts w:asciiTheme="minorHAnsi" w:hAnsiTheme="minorHAnsi" w:cstheme="minorHAnsi"/>
                <w:lang w:val="en-US"/>
              </w:rPr>
              <w:t>9</w:t>
            </w:r>
          </w:p>
        </w:tc>
        <w:tc>
          <w:tcPr>
            <w:tcW w:w="7704" w:type="dxa"/>
            <w:vAlign w:val="center"/>
          </w:tcPr>
          <w:p w:rsidR="004C1A99" w:rsidRPr="003D6884" w:rsidRDefault="00F96DE6" w:rsidP="004C1A99">
            <w:pPr>
              <w:jc w:val="center"/>
              <w:rPr>
                <w:rFonts w:asciiTheme="minorHAnsi" w:hAnsiTheme="minorHAnsi" w:cstheme="minorHAnsi"/>
                <w:sz w:val="20"/>
                <w:szCs w:val="20"/>
                <w:lang w:val="hy-AM" w:eastAsia="hy-AM"/>
              </w:rPr>
            </w:pPr>
            <w:r w:rsidRPr="003D6884">
              <w:rPr>
                <w:rFonts w:asciiTheme="minorHAnsi" w:hAnsiTheme="minorHAnsi" w:cstheme="minorHAnsi"/>
                <w:sz w:val="20"/>
                <w:szCs w:val="20"/>
                <w:lang w:val="hy-AM" w:eastAsia="hy-AM"/>
              </w:rPr>
              <w:t>Толперизон</w:t>
            </w:r>
          </w:p>
        </w:tc>
      </w:tr>
      <w:tr w:rsidR="004C1A99" w:rsidRPr="00F0073B" w:rsidTr="00F0073B">
        <w:trPr>
          <w:jc w:val="center"/>
        </w:trPr>
        <w:tc>
          <w:tcPr>
            <w:tcW w:w="1530" w:type="dxa"/>
            <w:vAlign w:val="center"/>
          </w:tcPr>
          <w:p w:rsidR="004C1A99" w:rsidRPr="00F0073B" w:rsidRDefault="004C1A99" w:rsidP="004C1A99">
            <w:pPr>
              <w:pStyle w:val="23"/>
              <w:widowControl w:val="0"/>
              <w:spacing w:after="120" w:line="240" w:lineRule="auto"/>
              <w:ind w:firstLine="0"/>
              <w:jc w:val="center"/>
              <w:rPr>
                <w:rFonts w:asciiTheme="minorHAnsi" w:hAnsiTheme="minorHAnsi" w:cstheme="minorHAnsi"/>
                <w:lang w:val="en-US"/>
              </w:rPr>
            </w:pPr>
            <w:r w:rsidRPr="00F0073B">
              <w:rPr>
                <w:rFonts w:asciiTheme="minorHAnsi" w:hAnsiTheme="minorHAnsi" w:cstheme="minorHAnsi"/>
                <w:lang w:val="en-US"/>
              </w:rPr>
              <w:t>10</w:t>
            </w:r>
          </w:p>
        </w:tc>
        <w:tc>
          <w:tcPr>
            <w:tcW w:w="7704" w:type="dxa"/>
            <w:vAlign w:val="center"/>
          </w:tcPr>
          <w:p w:rsidR="004C1A99" w:rsidRPr="003D6884" w:rsidRDefault="00F96DE6" w:rsidP="004C1A99">
            <w:pPr>
              <w:jc w:val="center"/>
              <w:rPr>
                <w:rFonts w:asciiTheme="minorHAnsi" w:hAnsiTheme="minorHAnsi" w:cstheme="minorHAnsi"/>
                <w:sz w:val="20"/>
                <w:szCs w:val="20"/>
                <w:lang w:val="hy-AM" w:eastAsia="hy-AM"/>
              </w:rPr>
            </w:pPr>
            <w:r w:rsidRPr="003D6884">
              <w:rPr>
                <w:rFonts w:asciiTheme="minorHAnsi" w:hAnsiTheme="minorHAnsi" w:cstheme="minorHAnsi"/>
                <w:sz w:val="20"/>
                <w:szCs w:val="20"/>
                <w:lang w:val="hy-AM" w:eastAsia="hy-AM"/>
              </w:rPr>
              <w:t>диклофенак</w:t>
            </w:r>
          </w:p>
        </w:tc>
      </w:tr>
      <w:tr w:rsidR="004C1A99" w:rsidRPr="00F0073B" w:rsidTr="00F0073B">
        <w:trPr>
          <w:jc w:val="center"/>
        </w:trPr>
        <w:tc>
          <w:tcPr>
            <w:tcW w:w="1530" w:type="dxa"/>
            <w:vAlign w:val="center"/>
          </w:tcPr>
          <w:p w:rsidR="004C1A99" w:rsidRPr="00F0073B" w:rsidRDefault="004C1A99" w:rsidP="004C1A99">
            <w:pPr>
              <w:pStyle w:val="23"/>
              <w:widowControl w:val="0"/>
              <w:spacing w:after="120" w:line="240" w:lineRule="auto"/>
              <w:ind w:firstLine="0"/>
              <w:jc w:val="center"/>
              <w:rPr>
                <w:rFonts w:asciiTheme="minorHAnsi" w:hAnsiTheme="minorHAnsi" w:cstheme="minorHAnsi"/>
                <w:lang w:val="en-US"/>
              </w:rPr>
            </w:pPr>
            <w:r w:rsidRPr="00F0073B">
              <w:rPr>
                <w:rFonts w:asciiTheme="minorHAnsi" w:hAnsiTheme="minorHAnsi" w:cstheme="minorHAnsi"/>
                <w:lang w:val="en-US"/>
              </w:rPr>
              <w:t>11</w:t>
            </w:r>
          </w:p>
        </w:tc>
        <w:tc>
          <w:tcPr>
            <w:tcW w:w="7704" w:type="dxa"/>
            <w:vAlign w:val="center"/>
          </w:tcPr>
          <w:p w:rsidR="004C1A99" w:rsidRPr="003D6884" w:rsidRDefault="00F96DE6" w:rsidP="004C1A99">
            <w:pPr>
              <w:jc w:val="center"/>
              <w:rPr>
                <w:rFonts w:asciiTheme="minorHAnsi" w:hAnsiTheme="minorHAnsi" w:cstheme="minorHAnsi"/>
                <w:sz w:val="20"/>
                <w:szCs w:val="20"/>
                <w:lang w:val="hy-AM" w:eastAsia="hy-AM"/>
              </w:rPr>
            </w:pPr>
            <w:r w:rsidRPr="00F96DE6">
              <w:rPr>
                <w:rFonts w:asciiTheme="minorHAnsi" w:hAnsiTheme="minorHAnsi" w:cstheme="minorHAnsi"/>
                <w:sz w:val="20"/>
                <w:szCs w:val="20"/>
                <w:lang w:val="hy-AM" w:eastAsia="hy-AM"/>
              </w:rPr>
              <w:t>Вакцинация против дерева</w:t>
            </w:r>
          </w:p>
        </w:tc>
      </w:tr>
      <w:tr w:rsidR="004C1A99" w:rsidRPr="00F0073B" w:rsidTr="00F0073B">
        <w:trPr>
          <w:jc w:val="center"/>
        </w:trPr>
        <w:tc>
          <w:tcPr>
            <w:tcW w:w="1530" w:type="dxa"/>
            <w:vAlign w:val="center"/>
          </w:tcPr>
          <w:p w:rsidR="004C1A99" w:rsidRPr="00F0073B" w:rsidRDefault="004C1A99" w:rsidP="004C1A99">
            <w:pPr>
              <w:pStyle w:val="23"/>
              <w:widowControl w:val="0"/>
              <w:spacing w:after="120" w:line="240" w:lineRule="auto"/>
              <w:ind w:firstLine="0"/>
              <w:jc w:val="center"/>
              <w:rPr>
                <w:rFonts w:asciiTheme="minorHAnsi" w:hAnsiTheme="minorHAnsi" w:cstheme="minorHAnsi"/>
                <w:lang w:val="en-US"/>
              </w:rPr>
            </w:pPr>
            <w:r w:rsidRPr="00F0073B">
              <w:rPr>
                <w:rFonts w:asciiTheme="minorHAnsi" w:hAnsiTheme="minorHAnsi" w:cstheme="minorHAnsi"/>
                <w:lang w:val="en-US"/>
              </w:rPr>
              <w:t>12</w:t>
            </w:r>
          </w:p>
        </w:tc>
        <w:tc>
          <w:tcPr>
            <w:tcW w:w="7704" w:type="dxa"/>
            <w:vAlign w:val="center"/>
          </w:tcPr>
          <w:p w:rsidR="004C1A99" w:rsidRPr="003D6884" w:rsidRDefault="00F96DE6" w:rsidP="00F96DE6">
            <w:pPr>
              <w:jc w:val="center"/>
              <w:rPr>
                <w:rFonts w:asciiTheme="minorHAnsi" w:hAnsiTheme="minorHAnsi" w:cstheme="minorHAnsi"/>
                <w:sz w:val="20"/>
                <w:szCs w:val="20"/>
                <w:lang w:val="hy-AM" w:eastAsia="hy-AM"/>
              </w:rPr>
            </w:pPr>
            <w:r w:rsidRPr="00F96DE6">
              <w:rPr>
                <w:rFonts w:asciiTheme="minorHAnsi" w:hAnsiTheme="minorHAnsi" w:cstheme="minorHAnsi"/>
                <w:sz w:val="20"/>
                <w:szCs w:val="20"/>
                <w:lang w:val="hy-AM" w:eastAsia="hy-AM"/>
              </w:rPr>
              <w:t>тамоксифен</w:t>
            </w:r>
          </w:p>
        </w:tc>
      </w:tr>
      <w:tr w:rsidR="004C1A99" w:rsidRPr="00F0073B" w:rsidTr="00F0073B">
        <w:trPr>
          <w:jc w:val="center"/>
        </w:trPr>
        <w:tc>
          <w:tcPr>
            <w:tcW w:w="1530" w:type="dxa"/>
            <w:vAlign w:val="center"/>
          </w:tcPr>
          <w:p w:rsidR="004C1A99" w:rsidRPr="00F0073B" w:rsidRDefault="004C1A99" w:rsidP="004C1A99">
            <w:pPr>
              <w:pStyle w:val="23"/>
              <w:widowControl w:val="0"/>
              <w:spacing w:after="120" w:line="240" w:lineRule="auto"/>
              <w:ind w:firstLine="0"/>
              <w:jc w:val="center"/>
              <w:rPr>
                <w:rFonts w:asciiTheme="minorHAnsi" w:hAnsiTheme="minorHAnsi" w:cstheme="minorHAnsi"/>
                <w:lang w:val="en-US"/>
              </w:rPr>
            </w:pPr>
            <w:r w:rsidRPr="00F0073B">
              <w:rPr>
                <w:rFonts w:asciiTheme="minorHAnsi" w:hAnsiTheme="minorHAnsi" w:cstheme="minorHAnsi"/>
                <w:lang w:val="en-US"/>
              </w:rPr>
              <w:t>13</w:t>
            </w:r>
          </w:p>
        </w:tc>
        <w:tc>
          <w:tcPr>
            <w:tcW w:w="7704" w:type="dxa"/>
            <w:vAlign w:val="center"/>
          </w:tcPr>
          <w:p w:rsidR="004C1A99" w:rsidRPr="003D6884" w:rsidRDefault="00F96DE6" w:rsidP="00F96DE6">
            <w:pPr>
              <w:jc w:val="center"/>
              <w:rPr>
                <w:rFonts w:asciiTheme="minorHAnsi" w:hAnsiTheme="minorHAnsi" w:cstheme="minorHAnsi"/>
                <w:sz w:val="20"/>
                <w:szCs w:val="20"/>
                <w:lang w:val="hy-AM" w:eastAsia="hy-AM"/>
              </w:rPr>
            </w:pPr>
            <w:r w:rsidRPr="00F96DE6">
              <w:rPr>
                <w:rFonts w:asciiTheme="minorHAnsi" w:hAnsiTheme="minorHAnsi" w:cstheme="minorHAnsi"/>
                <w:sz w:val="20"/>
                <w:szCs w:val="20"/>
                <w:lang w:val="hy-AM" w:eastAsia="hy-AM"/>
              </w:rPr>
              <w:t>тамоксифен</w:t>
            </w:r>
          </w:p>
        </w:tc>
      </w:tr>
      <w:tr w:rsidR="004C1A99" w:rsidRPr="00F0073B" w:rsidTr="00F0073B">
        <w:trPr>
          <w:jc w:val="center"/>
        </w:trPr>
        <w:tc>
          <w:tcPr>
            <w:tcW w:w="1530" w:type="dxa"/>
            <w:vAlign w:val="center"/>
          </w:tcPr>
          <w:p w:rsidR="004C1A99" w:rsidRPr="00F0073B" w:rsidRDefault="004C1A99" w:rsidP="004C1A99">
            <w:pPr>
              <w:pStyle w:val="23"/>
              <w:widowControl w:val="0"/>
              <w:spacing w:after="120" w:line="240" w:lineRule="auto"/>
              <w:ind w:firstLine="0"/>
              <w:jc w:val="center"/>
              <w:rPr>
                <w:rFonts w:asciiTheme="minorHAnsi" w:hAnsiTheme="minorHAnsi" w:cstheme="minorHAnsi"/>
                <w:lang w:val="en-US"/>
              </w:rPr>
            </w:pPr>
            <w:r w:rsidRPr="00F0073B">
              <w:rPr>
                <w:rFonts w:asciiTheme="minorHAnsi" w:hAnsiTheme="minorHAnsi" w:cstheme="minorHAnsi"/>
                <w:lang w:val="en-US"/>
              </w:rPr>
              <w:t>14</w:t>
            </w:r>
          </w:p>
        </w:tc>
        <w:tc>
          <w:tcPr>
            <w:tcW w:w="7704" w:type="dxa"/>
            <w:vAlign w:val="center"/>
          </w:tcPr>
          <w:p w:rsidR="004C1A99" w:rsidRPr="003D6884" w:rsidRDefault="00A60226" w:rsidP="004C1A99">
            <w:pPr>
              <w:jc w:val="center"/>
              <w:rPr>
                <w:rFonts w:asciiTheme="minorHAnsi" w:hAnsiTheme="minorHAnsi" w:cstheme="minorHAnsi"/>
                <w:sz w:val="20"/>
                <w:szCs w:val="20"/>
                <w:lang w:val="hy-AM" w:eastAsia="hy-AM"/>
              </w:rPr>
            </w:pPr>
            <w:r w:rsidRPr="00A60226">
              <w:rPr>
                <w:rFonts w:asciiTheme="minorHAnsi" w:hAnsiTheme="minorHAnsi" w:cstheme="minorHAnsi"/>
                <w:sz w:val="20"/>
                <w:szCs w:val="20"/>
                <w:lang w:val="hy-AM" w:eastAsia="hy-AM"/>
              </w:rPr>
              <w:t>Амлодипин + лозартан</w:t>
            </w:r>
          </w:p>
        </w:tc>
      </w:tr>
      <w:tr w:rsidR="004C1A99" w:rsidRPr="00F0073B" w:rsidTr="00F0073B">
        <w:trPr>
          <w:jc w:val="center"/>
        </w:trPr>
        <w:tc>
          <w:tcPr>
            <w:tcW w:w="1530" w:type="dxa"/>
            <w:vAlign w:val="center"/>
          </w:tcPr>
          <w:p w:rsidR="004C1A99" w:rsidRPr="00F0073B" w:rsidRDefault="004C1A99" w:rsidP="004C1A99">
            <w:pPr>
              <w:pStyle w:val="23"/>
              <w:widowControl w:val="0"/>
              <w:spacing w:after="120" w:line="240" w:lineRule="auto"/>
              <w:ind w:firstLine="0"/>
              <w:jc w:val="center"/>
              <w:rPr>
                <w:rFonts w:asciiTheme="minorHAnsi" w:hAnsiTheme="minorHAnsi" w:cstheme="minorHAnsi"/>
                <w:lang w:val="en-US"/>
              </w:rPr>
            </w:pPr>
            <w:r w:rsidRPr="00F0073B">
              <w:rPr>
                <w:rFonts w:asciiTheme="minorHAnsi" w:hAnsiTheme="minorHAnsi" w:cstheme="minorHAnsi"/>
                <w:lang w:val="en-US"/>
              </w:rPr>
              <w:t>15</w:t>
            </w:r>
          </w:p>
        </w:tc>
        <w:tc>
          <w:tcPr>
            <w:tcW w:w="7704" w:type="dxa"/>
            <w:vAlign w:val="center"/>
          </w:tcPr>
          <w:p w:rsidR="004C1A99" w:rsidRPr="003D6884" w:rsidRDefault="00A60226" w:rsidP="004C1A99">
            <w:pPr>
              <w:jc w:val="center"/>
              <w:rPr>
                <w:rFonts w:asciiTheme="minorHAnsi" w:hAnsiTheme="minorHAnsi" w:cstheme="minorHAnsi"/>
                <w:sz w:val="20"/>
                <w:szCs w:val="20"/>
                <w:lang w:val="hy-AM" w:eastAsia="hy-AM"/>
              </w:rPr>
            </w:pPr>
            <w:r w:rsidRPr="00A60226">
              <w:rPr>
                <w:rFonts w:asciiTheme="minorHAnsi" w:hAnsiTheme="minorHAnsi" w:cstheme="minorHAnsi"/>
                <w:sz w:val="20"/>
                <w:szCs w:val="20"/>
                <w:lang w:val="hy-AM" w:eastAsia="hy-AM"/>
              </w:rPr>
              <w:t>диклофенак</w:t>
            </w:r>
          </w:p>
        </w:tc>
      </w:tr>
      <w:tr w:rsidR="004C1A99" w:rsidRPr="00F0073B" w:rsidTr="00F0073B">
        <w:trPr>
          <w:jc w:val="center"/>
        </w:trPr>
        <w:tc>
          <w:tcPr>
            <w:tcW w:w="1530" w:type="dxa"/>
            <w:vAlign w:val="center"/>
          </w:tcPr>
          <w:p w:rsidR="004C1A99" w:rsidRPr="00F0073B" w:rsidRDefault="004C1A99" w:rsidP="004C1A99">
            <w:pPr>
              <w:pStyle w:val="23"/>
              <w:widowControl w:val="0"/>
              <w:spacing w:after="120" w:line="240" w:lineRule="auto"/>
              <w:ind w:firstLine="0"/>
              <w:jc w:val="center"/>
              <w:rPr>
                <w:rFonts w:asciiTheme="minorHAnsi" w:hAnsiTheme="minorHAnsi" w:cstheme="minorHAnsi"/>
                <w:lang w:val="en-US"/>
              </w:rPr>
            </w:pPr>
            <w:r w:rsidRPr="00F0073B">
              <w:rPr>
                <w:rFonts w:asciiTheme="minorHAnsi" w:hAnsiTheme="minorHAnsi" w:cstheme="minorHAnsi"/>
                <w:lang w:val="en-US"/>
              </w:rPr>
              <w:t>16</w:t>
            </w:r>
          </w:p>
        </w:tc>
        <w:tc>
          <w:tcPr>
            <w:tcW w:w="7704" w:type="dxa"/>
            <w:vAlign w:val="center"/>
          </w:tcPr>
          <w:p w:rsidR="00A60226" w:rsidRPr="00A60226" w:rsidRDefault="00A60226" w:rsidP="00A60226">
            <w:pPr>
              <w:jc w:val="center"/>
              <w:rPr>
                <w:rFonts w:asciiTheme="minorHAnsi" w:hAnsiTheme="minorHAnsi" w:cstheme="minorHAnsi"/>
                <w:sz w:val="20"/>
                <w:szCs w:val="20"/>
                <w:lang w:val="hy-AM" w:eastAsia="hy-AM"/>
              </w:rPr>
            </w:pPr>
            <w:r w:rsidRPr="00A60226">
              <w:rPr>
                <w:rFonts w:asciiTheme="minorHAnsi" w:hAnsiTheme="minorHAnsi" w:cstheme="minorHAnsi"/>
                <w:sz w:val="20"/>
                <w:szCs w:val="20"/>
                <w:lang w:val="hy-AM" w:eastAsia="hy-AM"/>
              </w:rPr>
              <w:t>Толперизон</w:t>
            </w:r>
          </w:p>
          <w:p w:rsidR="004C1A99" w:rsidRPr="003D6884" w:rsidRDefault="004C1A99" w:rsidP="00A60226">
            <w:pPr>
              <w:jc w:val="center"/>
              <w:rPr>
                <w:rFonts w:asciiTheme="minorHAnsi" w:hAnsiTheme="minorHAnsi" w:cstheme="minorHAnsi"/>
                <w:sz w:val="20"/>
                <w:szCs w:val="20"/>
                <w:lang w:val="hy-AM" w:eastAsia="hy-AM"/>
              </w:rPr>
            </w:pPr>
          </w:p>
        </w:tc>
      </w:tr>
      <w:tr w:rsidR="004C1A99" w:rsidRPr="00F0073B" w:rsidTr="00F0073B">
        <w:trPr>
          <w:jc w:val="center"/>
        </w:trPr>
        <w:tc>
          <w:tcPr>
            <w:tcW w:w="1530" w:type="dxa"/>
            <w:vAlign w:val="center"/>
          </w:tcPr>
          <w:p w:rsidR="004C1A99" w:rsidRPr="00F0073B" w:rsidRDefault="004C1A99" w:rsidP="004C1A99">
            <w:pPr>
              <w:pStyle w:val="23"/>
              <w:widowControl w:val="0"/>
              <w:spacing w:after="120" w:line="240" w:lineRule="auto"/>
              <w:ind w:firstLine="0"/>
              <w:jc w:val="center"/>
              <w:rPr>
                <w:rFonts w:asciiTheme="minorHAnsi" w:hAnsiTheme="minorHAnsi" w:cstheme="minorHAnsi"/>
                <w:lang w:val="en-US"/>
              </w:rPr>
            </w:pPr>
            <w:r w:rsidRPr="00F0073B">
              <w:rPr>
                <w:rFonts w:asciiTheme="minorHAnsi" w:hAnsiTheme="minorHAnsi" w:cstheme="minorHAnsi"/>
                <w:lang w:val="en-US"/>
              </w:rPr>
              <w:t>17</w:t>
            </w:r>
          </w:p>
        </w:tc>
        <w:tc>
          <w:tcPr>
            <w:tcW w:w="7704" w:type="dxa"/>
            <w:vAlign w:val="center"/>
          </w:tcPr>
          <w:p w:rsidR="00A60226" w:rsidRPr="00A60226" w:rsidRDefault="00A60226" w:rsidP="00A60226">
            <w:pPr>
              <w:jc w:val="center"/>
              <w:rPr>
                <w:rFonts w:asciiTheme="minorHAnsi" w:hAnsiTheme="minorHAnsi" w:cstheme="minorHAnsi"/>
                <w:sz w:val="20"/>
                <w:szCs w:val="20"/>
                <w:lang w:val="hy-AM" w:eastAsia="hy-AM"/>
              </w:rPr>
            </w:pPr>
            <w:r w:rsidRPr="00A60226">
              <w:rPr>
                <w:rFonts w:asciiTheme="minorHAnsi" w:hAnsiTheme="minorHAnsi" w:cstheme="minorHAnsi"/>
                <w:sz w:val="20"/>
                <w:szCs w:val="20"/>
                <w:lang w:val="hy-AM" w:eastAsia="hy-AM"/>
              </w:rPr>
              <w:t>фенобарбитал</w:t>
            </w:r>
          </w:p>
          <w:p w:rsidR="004C1A99" w:rsidRPr="003D6884" w:rsidRDefault="004C1A99" w:rsidP="004C1A99">
            <w:pPr>
              <w:jc w:val="center"/>
              <w:rPr>
                <w:rFonts w:asciiTheme="minorHAnsi" w:hAnsiTheme="minorHAnsi" w:cstheme="minorHAnsi"/>
                <w:sz w:val="20"/>
                <w:szCs w:val="20"/>
                <w:lang w:val="hy-AM" w:eastAsia="hy-AM"/>
              </w:rPr>
            </w:pPr>
          </w:p>
        </w:tc>
      </w:tr>
      <w:tr w:rsidR="004C1A99" w:rsidRPr="00F0073B" w:rsidTr="00F0073B">
        <w:trPr>
          <w:jc w:val="center"/>
        </w:trPr>
        <w:tc>
          <w:tcPr>
            <w:tcW w:w="1530" w:type="dxa"/>
            <w:vAlign w:val="center"/>
          </w:tcPr>
          <w:p w:rsidR="004C1A99" w:rsidRPr="00F0073B" w:rsidRDefault="004C1A99" w:rsidP="004C1A99">
            <w:pPr>
              <w:pStyle w:val="23"/>
              <w:widowControl w:val="0"/>
              <w:spacing w:after="120" w:line="240" w:lineRule="auto"/>
              <w:ind w:firstLine="0"/>
              <w:jc w:val="center"/>
              <w:rPr>
                <w:rFonts w:asciiTheme="minorHAnsi" w:hAnsiTheme="minorHAnsi" w:cstheme="minorHAnsi"/>
                <w:lang w:val="en-US"/>
              </w:rPr>
            </w:pPr>
            <w:r w:rsidRPr="00F0073B">
              <w:rPr>
                <w:rFonts w:asciiTheme="minorHAnsi" w:hAnsiTheme="minorHAnsi" w:cstheme="minorHAnsi"/>
                <w:lang w:val="en-US"/>
              </w:rPr>
              <w:t>18</w:t>
            </w:r>
          </w:p>
        </w:tc>
        <w:tc>
          <w:tcPr>
            <w:tcW w:w="7704" w:type="dxa"/>
            <w:vAlign w:val="center"/>
          </w:tcPr>
          <w:p w:rsidR="00A60226" w:rsidRPr="00A60226" w:rsidRDefault="00A60226" w:rsidP="00A60226">
            <w:pPr>
              <w:jc w:val="center"/>
              <w:rPr>
                <w:rFonts w:asciiTheme="minorHAnsi" w:hAnsiTheme="minorHAnsi" w:cstheme="minorHAnsi"/>
                <w:sz w:val="20"/>
                <w:szCs w:val="20"/>
                <w:lang w:val="hy-AM" w:eastAsia="hy-AM"/>
              </w:rPr>
            </w:pPr>
            <w:r w:rsidRPr="00A60226">
              <w:rPr>
                <w:rFonts w:asciiTheme="minorHAnsi" w:hAnsiTheme="minorHAnsi" w:cstheme="minorHAnsi"/>
                <w:sz w:val="20"/>
                <w:szCs w:val="20"/>
                <w:lang w:val="hy-AM" w:eastAsia="hy-AM"/>
              </w:rPr>
              <w:t>лоразепам</w:t>
            </w:r>
          </w:p>
          <w:p w:rsidR="004C1A99" w:rsidRPr="003D6884" w:rsidRDefault="004C1A99" w:rsidP="004C1A99">
            <w:pPr>
              <w:jc w:val="center"/>
              <w:rPr>
                <w:rFonts w:asciiTheme="minorHAnsi" w:hAnsiTheme="minorHAnsi" w:cstheme="minorHAnsi"/>
                <w:sz w:val="20"/>
                <w:szCs w:val="20"/>
                <w:lang w:val="hy-AM" w:eastAsia="hy-AM"/>
              </w:rPr>
            </w:pPr>
          </w:p>
        </w:tc>
      </w:tr>
      <w:tr w:rsidR="004C1A99" w:rsidRPr="00F0073B" w:rsidTr="00F0073B">
        <w:trPr>
          <w:jc w:val="center"/>
        </w:trPr>
        <w:tc>
          <w:tcPr>
            <w:tcW w:w="1530" w:type="dxa"/>
            <w:vAlign w:val="center"/>
          </w:tcPr>
          <w:p w:rsidR="004C1A99" w:rsidRPr="00F0073B" w:rsidRDefault="004C1A99" w:rsidP="004C1A99">
            <w:pPr>
              <w:pStyle w:val="23"/>
              <w:widowControl w:val="0"/>
              <w:spacing w:after="120" w:line="240" w:lineRule="auto"/>
              <w:ind w:firstLine="0"/>
              <w:jc w:val="center"/>
              <w:rPr>
                <w:rFonts w:asciiTheme="minorHAnsi" w:hAnsiTheme="minorHAnsi" w:cstheme="minorHAnsi"/>
                <w:lang w:val="en-US"/>
              </w:rPr>
            </w:pPr>
            <w:r w:rsidRPr="00F0073B">
              <w:rPr>
                <w:rFonts w:asciiTheme="minorHAnsi" w:hAnsiTheme="minorHAnsi" w:cstheme="minorHAnsi"/>
                <w:lang w:val="en-US"/>
              </w:rPr>
              <w:t>19</w:t>
            </w:r>
          </w:p>
        </w:tc>
        <w:tc>
          <w:tcPr>
            <w:tcW w:w="7704" w:type="dxa"/>
            <w:vAlign w:val="center"/>
          </w:tcPr>
          <w:p w:rsidR="00A60226" w:rsidRPr="00A60226" w:rsidRDefault="00A60226" w:rsidP="00A60226">
            <w:pPr>
              <w:jc w:val="center"/>
              <w:rPr>
                <w:rFonts w:asciiTheme="minorHAnsi" w:hAnsiTheme="minorHAnsi" w:cstheme="minorHAnsi"/>
                <w:sz w:val="20"/>
                <w:szCs w:val="20"/>
                <w:lang w:val="hy-AM" w:eastAsia="hy-AM"/>
              </w:rPr>
            </w:pPr>
            <w:r w:rsidRPr="00A60226">
              <w:rPr>
                <w:rFonts w:asciiTheme="minorHAnsi" w:hAnsiTheme="minorHAnsi" w:cstheme="minorHAnsi"/>
                <w:sz w:val="20"/>
                <w:szCs w:val="20"/>
                <w:lang w:val="hy-AM" w:eastAsia="hy-AM"/>
              </w:rPr>
              <w:t>клоназепам</w:t>
            </w:r>
          </w:p>
          <w:p w:rsidR="004C1A99" w:rsidRPr="003D6884" w:rsidRDefault="004C1A99" w:rsidP="00A60226">
            <w:pPr>
              <w:jc w:val="center"/>
              <w:rPr>
                <w:rFonts w:asciiTheme="minorHAnsi" w:hAnsiTheme="minorHAnsi" w:cstheme="minorHAnsi"/>
                <w:sz w:val="20"/>
                <w:szCs w:val="20"/>
                <w:lang w:val="hy-AM" w:eastAsia="hy-AM"/>
              </w:rPr>
            </w:pPr>
          </w:p>
        </w:tc>
      </w:tr>
      <w:tr w:rsidR="004C1A99" w:rsidRPr="00F0073B" w:rsidTr="00F0073B">
        <w:trPr>
          <w:jc w:val="center"/>
        </w:trPr>
        <w:tc>
          <w:tcPr>
            <w:tcW w:w="1530" w:type="dxa"/>
            <w:vAlign w:val="center"/>
          </w:tcPr>
          <w:p w:rsidR="004C1A99" w:rsidRPr="00F0073B" w:rsidRDefault="004C1A99" w:rsidP="004C1A99">
            <w:pPr>
              <w:pStyle w:val="23"/>
              <w:widowControl w:val="0"/>
              <w:spacing w:after="120" w:line="240" w:lineRule="auto"/>
              <w:ind w:firstLine="0"/>
              <w:jc w:val="center"/>
              <w:rPr>
                <w:rFonts w:asciiTheme="minorHAnsi" w:hAnsiTheme="minorHAnsi" w:cstheme="minorHAnsi"/>
                <w:lang w:val="en-US"/>
              </w:rPr>
            </w:pPr>
            <w:r w:rsidRPr="00F0073B">
              <w:rPr>
                <w:rFonts w:asciiTheme="minorHAnsi" w:hAnsiTheme="minorHAnsi" w:cstheme="minorHAnsi"/>
                <w:lang w:val="en-US"/>
              </w:rPr>
              <w:t>20</w:t>
            </w:r>
          </w:p>
        </w:tc>
        <w:tc>
          <w:tcPr>
            <w:tcW w:w="7704" w:type="dxa"/>
            <w:vAlign w:val="center"/>
          </w:tcPr>
          <w:p w:rsidR="00A60226" w:rsidRPr="00A60226" w:rsidRDefault="00A60226" w:rsidP="00A60226">
            <w:pPr>
              <w:jc w:val="center"/>
              <w:rPr>
                <w:rFonts w:asciiTheme="minorHAnsi" w:hAnsiTheme="minorHAnsi" w:cstheme="minorHAnsi"/>
                <w:sz w:val="20"/>
                <w:szCs w:val="20"/>
                <w:lang w:val="hy-AM" w:eastAsia="hy-AM"/>
              </w:rPr>
            </w:pPr>
            <w:r w:rsidRPr="00A60226">
              <w:rPr>
                <w:rFonts w:asciiTheme="minorHAnsi" w:hAnsiTheme="minorHAnsi" w:cstheme="minorHAnsi"/>
                <w:sz w:val="20"/>
                <w:szCs w:val="20"/>
                <w:lang w:val="hy-AM" w:eastAsia="hy-AM"/>
              </w:rPr>
              <w:t>диазепам</w:t>
            </w:r>
          </w:p>
          <w:p w:rsidR="004C1A99" w:rsidRPr="003D6884" w:rsidRDefault="004C1A99" w:rsidP="00A60226">
            <w:pPr>
              <w:jc w:val="center"/>
              <w:rPr>
                <w:rFonts w:asciiTheme="minorHAnsi" w:hAnsiTheme="minorHAnsi" w:cstheme="minorHAnsi"/>
                <w:sz w:val="20"/>
                <w:szCs w:val="20"/>
                <w:lang w:val="hy-AM" w:eastAsia="hy-AM"/>
              </w:rPr>
            </w:pPr>
          </w:p>
        </w:tc>
      </w:tr>
      <w:tr w:rsidR="004C1A99" w:rsidRPr="00F0073B" w:rsidTr="00F0073B">
        <w:trPr>
          <w:jc w:val="center"/>
        </w:trPr>
        <w:tc>
          <w:tcPr>
            <w:tcW w:w="1530" w:type="dxa"/>
            <w:vAlign w:val="center"/>
          </w:tcPr>
          <w:p w:rsidR="004C1A99" w:rsidRPr="00F0073B" w:rsidRDefault="004C1A99" w:rsidP="004C1A99">
            <w:pPr>
              <w:pStyle w:val="23"/>
              <w:widowControl w:val="0"/>
              <w:spacing w:after="120" w:line="240" w:lineRule="auto"/>
              <w:ind w:firstLine="0"/>
              <w:jc w:val="center"/>
              <w:rPr>
                <w:rFonts w:asciiTheme="minorHAnsi" w:hAnsiTheme="minorHAnsi" w:cstheme="minorHAnsi"/>
                <w:lang w:val="en-US"/>
              </w:rPr>
            </w:pPr>
            <w:r w:rsidRPr="00F0073B">
              <w:rPr>
                <w:rFonts w:asciiTheme="minorHAnsi" w:hAnsiTheme="minorHAnsi" w:cstheme="minorHAnsi"/>
                <w:lang w:val="en-US"/>
              </w:rPr>
              <w:t>21</w:t>
            </w:r>
          </w:p>
        </w:tc>
        <w:tc>
          <w:tcPr>
            <w:tcW w:w="7704" w:type="dxa"/>
            <w:vAlign w:val="center"/>
          </w:tcPr>
          <w:p w:rsidR="00A60226" w:rsidRPr="00A60226" w:rsidRDefault="00A60226" w:rsidP="00A60226">
            <w:pPr>
              <w:jc w:val="center"/>
              <w:rPr>
                <w:rFonts w:asciiTheme="minorHAnsi" w:hAnsiTheme="minorHAnsi" w:cstheme="minorHAnsi"/>
                <w:sz w:val="20"/>
                <w:szCs w:val="20"/>
                <w:lang w:val="hy-AM" w:eastAsia="hy-AM"/>
              </w:rPr>
            </w:pPr>
            <w:r w:rsidRPr="00A60226">
              <w:rPr>
                <w:rFonts w:asciiTheme="minorHAnsi" w:hAnsiTheme="minorHAnsi" w:cstheme="minorHAnsi"/>
                <w:sz w:val="20"/>
                <w:szCs w:val="20"/>
                <w:lang w:val="hy-AM" w:eastAsia="hy-AM"/>
              </w:rPr>
              <w:t>диазепам</w:t>
            </w:r>
          </w:p>
          <w:p w:rsidR="004C1A99" w:rsidRPr="003D6884" w:rsidRDefault="004C1A99" w:rsidP="00A60226">
            <w:pPr>
              <w:jc w:val="center"/>
              <w:rPr>
                <w:rFonts w:asciiTheme="minorHAnsi" w:hAnsiTheme="minorHAnsi" w:cstheme="minorHAnsi"/>
                <w:sz w:val="20"/>
                <w:szCs w:val="20"/>
                <w:lang w:val="hy-AM" w:eastAsia="hy-AM"/>
              </w:rPr>
            </w:pPr>
          </w:p>
        </w:tc>
      </w:tr>
      <w:tr w:rsidR="004C1A99" w:rsidRPr="00F0073B" w:rsidTr="00F0073B">
        <w:trPr>
          <w:jc w:val="center"/>
        </w:trPr>
        <w:tc>
          <w:tcPr>
            <w:tcW w:w="1530" w:type="dxa"/>
            <w:vAlign w:val="center"/>
          </w:tcPr>
          <w:p w:rsidR="004C1A99" w:rsidRPr="00F0073B" w:rsidRDefault="004C1A99" w:rsidP="004C1A99">
            <w:pPr>
              <w:pStyle w:val="23"/>
              <w:widowControl w:val="0"/>
              <w:spacing w:after="120" w:line="240" w:lineRule="auto"/>
              <w:ind w:firstLine="0"/>
              <w:jc w:val="center"/>
              <w:rPr>
                <w:rFonts w:asciiTheme="minorHAnsi" w:hAnsiTheme="minorHAnsi" w:cstheme="minorHAnsi"/>
                <w:lang w:val="en-US"/>
              </w:rPr>
            </w:pPr>
            <w:r w:rsidRPr="00F0073B">
              <w:rPr>
                <w:rFonts w:asciiTheme="minorHAnsi" w:hAnsiTheme="minorHAnsi" w:cstheme="minorHAnsi"/>
                <w:lang w:val="en-US"/>
              </w:rPr>
              <w:t>22</w:t>
            </w:r>
          </w:p>
        </w:tc>
        <w:tc>
          <w:tcPr>
            <w:tcW w:w="7704" w:type="dxa"/>
            <w:vAlign w:val="center"/>
          </w:tcPr>
          <w:p w:rsidR="00A60226" w:rsidRPr="00A60226" w:rsidRDefault="00A60226" w:rsidP="00A60226">
            <w:pPr>
              <w:jc w:val="center"/>
              <w:rPr>
                <w:rFonts w:asciiTheme="minorHAnsi" w:hAnsiTheme="minorHAnsi" w:cstheme="minorHAnsi"/>
                <w:sz w:val="20"/>
                <w:szCs w:val="20"/>
                <w:lang w:val="hy-AM" w:eastAsia="hy-AM"/>
              </w:rPr>
            </w:pPr>
            <w:r w:rsidRPr="00A60226">
              <w:rPr>
                <w:rFonts w:asciiTheme="minorHAnsi" w:hAnsiTheme="minorHAnsi" w:cstheme="minorHAnsi"/>
                <w:sz w:val="20"/>
                <w:szCs w:val="20"/>
                <w:lang w:val="hy-AM" w:eastAsia="hy-AM"/>
              </w:rPr>
              <w:t>Трамадол</w:t>
            </w:r>
          </w:p>
          <w:p w:rsidR="004C1A99" w:rsidRPr="003D6884" w:rsidRDefault="004C1A99" w:rsidP="00A60226">
            <w:pPr>
              <w:jc w:val="center"/>
              <w:rPr>
                <w:rFonts w:asciiTheme="minorHAnsi" w:hAnsiTheme="minorHAnsi" w:cstheme="minorHAnsi"/>
                <w:sz w:val="20"/>
                <w:szCs w:val="20"/>
                <w:lang w:val="hy-AM" w:eastAsia="hy-AM"/>
              </w:rPr>
            </w:pPr>
          </w:p>
        </w:tc>
      </w:tr>
      <w:tr w:rsidR="004C1A99" w:rsidRPr="00F0073B" w:rsidTr="00F0073B">
        <w:trPr>
          <w:jc w:val="center"/>
        </w:trPr>
        <w:tc>
          <w:tcPr>
            <w:tcW w:w="1530" w:type="dxa"/>
            <w:vAlign w:val="center"/>
          </w:tcPr>
          <w:p w:rsidR="004C1A99" w:rsidRPr="00F0073B" w:rsidRDefault="004C1A99" w:rsidP="004C1A99">
            <w:pPr>
              <w:pStyle w:val="23"/>
              <w:widowControl w:val="0"/>
              <w:spacing w:after="120" w:line="240" w:lineRule="auto"/>
              <w:ind w:firstLine="0"/>
              <w:jc w:val="center"/>
              <w:rPr>
                <w:rFonts w:asciiTheme="minorHAnsi" w:hAnsiTheme="minorHAnsi" w:cstheme="minorHAnsi"/>
                <w:lang w:val="en-US"/>
              </w:rPr>
            </w:pPr>
            <w:r w:rsidRPr="00F0073B">
              <w:rPr>
                <w:rFonts w:asciiTheme="minorHAnsi" w:hAnsiTheme="minorHAnsi" w:cstheme="minorHAnsi"/>
                <w:lang w:val="en-US"/>
              </w:rPr>
              <w:t>23</w:t>
            </w:r>
          </w:p>
        </w:tc>
        <w:tc>
          <w:tcPr>
            <w:tcW w:w="7704" w:type="dxa"/>
            <w:vAlign w:val="center"/>
          </w:tcPr>
          <w:p w:rsidR="00A60226" w:rsidRPr="00A60226" w:rsidRDefault="00A60226" w:rsidP="00A60226">
            <w:pPr>
              <w:jc w:val="center"/>
              <w:rPr>
                <w:rFonts w:asciiTheme="minorHAnsi" w:hAnsiTheme="minorHAnsi" w:cstheme="minorHAnsi"/>
                <w:sz w:val="20"/>
                <w:szCs w:val="20"/>
                <w:lang w:val="hy-AM" w:eastAsia="hy-AM"/>
              </w:rPr>
            </w:pPr>
            <w:r w:rsidRPr="00A60226">
              <w:rPr>
                <w:rFonts w:asciiTheme="minorHAnsi" w:hAnsiTheme="minorHAnsi" w:cstheme="minorHAnsi"/>
                <w:sz w:val="20"/>
                <w:szCs w:val="20"/>
                <w:lang w:val="hy-AM" w:eastAsia="hy-AM"/>
              </w:rPr>
              <w:t>Трамадол</w:t>
            </w:r>
          </w:p>
          <w:p w:rsidR="004C1A99" w:rsidRPr="003D6884" w:rsidRDefault="004C1A99" w:rsidP="00A60226">
            <w:pPr>
              <w:jc w:val="center"/>
              <w:rPr>
                <w:rFonts w:asciiTheme="minorHAnsi" w:hAnsiTheme="minorHAnsi" w:cstheme="minorHAnsi"/>
                <w:sz w:val="20"/>
                <w:szCs w:val="20"/>
                <w:lang w:val="hy-AM" w:eastAsia="hy-AM"/>
              </w:rPr>
            </w:pPr>
          </w:p>
        </w:tc>
      </w:tr>
      <w:tr w:rsidR="004C1A99" w:rsidRPr="00F0073B" w:rsidTr="00F0073B">
        <w:trPr>
          <w:jc w:val="center"/>
        </w:trPr>
        <w:tc>
          <w:tcPr>
            <w:tcW w:w="1530" w:type="dxa"/>
            <w:vAlign w:val="center"/>
          </w:tcPr>
          <w:p w:rsidR="004C1A99" w:rsidRPr="00F0073B" w:rsidRDefault="004C1A99" w:rsidP="004C1A99">
            <w:pPr>
              <w:pStyle w:val="23"/>
              <w:widowControl w:val="0"/>
              <w:spacing w:after="120" w:line="240" w:lineRule="auto"/>
              <w:ind w:firstLine="0"/>
              <w:jc w:val="center"/>
              <w:rPr>
                <w:rFonts w:asciiTheme="minorHAnsi" w:hAnsiTheme="minorHAnsi" w:cstheme="minorHAnsi"/>
                <w:lang w:val="en-US"/>
              </w:rPr>
            </w:pPr>
            <w:r w:rsidRPr="00F0073B">
              <w:rPr>
                <w:rFonts w:asciiTheme="minorHAnsi" w:hAnsiTheme="minorHAnsi" w:cstheme="minorHAnsi"/>
                <w:lang w:val="en-US"/>
              </w:rPr>
              <w:t>24</w:t>
            </w:r>
          </w:p>
        </w:tc>
        <w:tc>
          <w:tcPr>
            <w:tcW w:w="7704" w:type="dxa"/>
            <w:vAlign w:val="center"/>
          </w:tcPr>
          <w:p w:rsidR="004C1A99" w:rsidRPr="003D6884" w:rsidRDefault="00A60226" w:rsidP="004C1A99">
            <w:pPr>
              <w:jc w:val="center"/>
              <w:rPr>
                <w:rFonts w:asciiTheme="minorHAnsi" w:hAnsiTheme="minorHAnsi" w:cstheme="minorHAnsi"/>
                <w:sz w:val="20"/>
                <w:szCs w:val="20"/>
                <w:lang w:val="hy-AM" w:eastAsia="hy-AM"/>
              </w:rPr>
            </w:pPr>
            <w:r w:rsidRPr="00A60226">
              <w:rPr>
                <w:rFonts w:asciiTheme="minorHAnsi" w:hAnsiTheme="minorHAnsi" w:cstheme="minorHAnsi"/>
                <w:sz w:val="20"/>
                <w:szCs w:val="20"/>
                <w:lang w:val="hy-AM" w:eastAsia="hy-AM"/>
              </w:rPr>
              <w:t>морфий</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lastRenderedPageBreak/>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 xml:space="preserve">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w:t>
      </w:r>
      <w:r w:rsidRPr="009044F1">
        <w:rPr>
          <w:rFonts w:ascii="GHEA Grapalat" w:hAnsi="GHEA Grapalat"/>
          <w:color w:val="000000"/>
        </w:rPr>
        <w:lastRenderedPageBreak/>
        <w:t>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w:t>
      </w:r>
      <w:r w:rsidRPr="009044F1">
        <w:rPr>
          <w:rFonts w:ascii="GHEA Grapalat" w:hAnsi="GHEA Grapalat"/>
          <w:sz w:val="24"/>
          <w:szCs w:val="24"/>
        </w:rPr>
        <w:lastRenderedPageBreak/>
        <w:t xml:space="preserve">(консорциумом).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 xml:space="preserve">частником товаров техническим характеристикам, предусмотренным </w:t>
      </w:r>
      <w:r w:rsidR="00791FE4" w:rsidRPr="007D4470">
        <w:rPr>
          <w:rFonts w:ascii="GHEA Grapalat" w:hAnsi="GHEA Grapalat"/>
        </w:rPr>
        <w:lastRenderedPageBreak/>
        <w:t>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3"/>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proofErr w:type="spellStart"/>
      <w:proofErr w:type="gramStart"/>
      <w:r w:rsidR="00EA0054">
        <w:rPr>
          <w:rFonts w:ascii="GHEA Grapalat" w:hAnsi="GHEA Grapalat"/>
          <w:sz w:val="24"/>
          <w:szCs w:val="24"/>
        </w:rPr>
        <w:t>г.Ереван</w:t>
      </w:r>
      <w:proofErr w:type="spellEnd"/>
      <w:r w:rsidR="00EA0054">
        <w:rPr>
          <w:rFonts w:ascii="GHEA Grapalat" w:hAnsi="GHEA Grapalat"/>
          <w:sz w:val="24"/>
          <w:szCs w:val="24"/>
        </w:rPr>
        <w:t xml:space="preserve">  ул.</w:t>
      </w:r>
      <w:proofErr w:type="gramEnd"/>
      <w:r w:rsidR="00EA0054">
        <w:rPr>
          <w:rFonts w:ascii="GHEA Grapalat" w:hAnsi="GHEA Grapalat"/>
          <w:sz w:val="24"/>
          <w:szCs w:val="24"/>
        </w:rPr>
        <w:t xml:space="preserve"> </w:t>
      </w:r>
      <w:proofErr w:type="spellStart"/>
      <w:r w:rsidR="00EA0054">
        <w:rPr>
          <w:rFonts w:ascii="GHEA Grapalat" w:hAnsi="GHEA Grapalat"/>
          <w:sz w:val="24"/>
          <w:szCs w:val="24"/>
        </w:rPr>
        <w:t>Москов</w:t>
      </w:r>
      <w:r w:rsidR="002E47F6" w:rsidRPr="002E47F6">
        <w:rPr>
          <w:rFonts w:ascii="GHEA Grapalat" w:hAnsi="GHEA Grapalat"/>
          <w:sz w:val="24"/>
          <w:szCs w:val="24"/>
        </w:rPr>
        <w:t>я</w:t>
      </w:r>
      <w:proofErr w:type="spellEnd"/>
      <w:r w:rsidR="00EA0054">
        <w:rPr>
          <w:rFonts w:ascii="GHEA Grapalat" w:hAnsi="GHEA Grapalat"/>
          <w:sz w:val="24"/>
          <w:szCs w:val="24"/>
          <w:lang w:val="hy-AM"/>
        </w:rPr>
        <w:t>н</w:t>
      </w:r>
      <w:r w:rsidR="00F040BE">
        <w:rPr>
          <w:rFonts w:ascii="GHEA Grapalat" w:hAnsi="GHEA Grapalat"/>
          <w:sz w:val="24"/>
          <w:szCs w:val="24"/>
        </w:rPr>
        <w:t xml:space="preserve"> 13</w:t>
      </w:r>
      <w:r w:rsidR="00EA0054">
        <w:rPr>
          <w:rFonts w:ascii="GHEA Grapalat" w:hAnsi="GHEA Grapalat"/>
          <w:sz w:val="24"/>
          <w:szCs w:val="24"/>
          <w:lang w:val="hy-AM"/>
        </w:rPr>
        <w:t xml:space="preserve">, 2-ой этаж, комната 18 </w:t>
      </w:r>
      <w:r>
        <w:rPr>
          <w:rFonts w:ascii="GHEA Grapalat" w:hAnsi="GHEA Grapalat"/>
          <w:sz w:val="24"/>
          <w:szCs w:val="24"/>
        </w:rPr>
        <w:t xml:space="preserve">не позднее, чем </w:t>
      </w:r>
      <w:r w:rsidR="00EA0054" w:rsidRPr="002E47F6">
        <w:rPr>
          <w:rFonts w:ascii="GHEA Grapalat" w:hAnsi="GHEA Grapalat"/>
          <w:sz w:val="24"/>
          <w:szCs w:val="24"/>
        </w:rPr>
        <w:t>"</w:t>
      </w:r>
      <w:r w:rsidR="00EA0054" w:rsidRPr="002E47F6">
        <w:rPr>
          <w:rFonts w:ascii="GHEA Grapalat" w:hAnsi="GHEA Grapalat"/>
          <w:sz w:val="24"/>
          <w:szCs w:val="24"/>
          <w:lang w:val="hy-AM"/>
        </w:rPr>
        <w:t xml:space="preserve"> 13.30 </w:t>
      </w:r>
      <w:r w:rsidR="00EA0054" w:rsidRPr="002E47F6">
        <w:rPr>
          <w:rFonts w:ascii="GHEA Grapalat" w:hAnsi="GHEA Grapalat"/>
          <w:sz w:val="24"/>
          <w:szCs w:val="24"/>
        </w:rPr>
        <w:t>часов</w:t>
      </w:r>
      <w:r w:rsidR="00B931B0" w:rsidRPr="002E47F6">
        <w:rPr>
          <w:rFonts w:ascii="GHEA Grapalat" w:hAnsi="GHEA Grapalat"/>
          <w:sz w:val="24"/>
          <w:szCs w:val="24"/>
          <w:lang w:val="hy-AM"/>
        </w:rPr>
        <w:t xml:space="preserve"> 7-го дня</w:t>
      </w:r>
      <w:r w:rsidR="00EA0054" w:rsidRPr="002E47F6">
        <w:rPr>
          <w:rFonts w:ascii="GHEA Grapalat" w:hAnsi="GHEA Grapalat"/>
          <w:sz w:val="24"/>
          <w:szCs w:val="24"/>
        </w:rPr>
        <w:t xml:space="preserve"> </w:t>
      </w:r>
      <w:r w:rsidR="00EA0054" w:rsidRPr="002E47F6">
        <w:rPr>
          <w:rStyle w:val="tlid-translation"/>
          <w:rFonts w:ascii="GHEA Grapalat" w:hAnsi="GHEA Grapalat" w:cs="Arial LatArm"/>
          <w:sz w:val="24"/>
          <w:szCs w:val="24"/>
        </w:rPr>
        <w:t xml:space="preserve">, </w:t>
      </w:r>
      <w:r w:rsidR="00EA0054" w:rsidRPr="002E47F6">
        <w:rPr>
          <w:rStyle w:val="tlid-translation"/>
          <w:rFonts w:ascii="GHEA Grapalat" w:hAnsi="GHEA Grapalat" w:cs="Arial"/>
          <w:sz w:val="24"/>
          <w:szCs w:val="24"/>
        </w:rPr>
        <w:t>следующего</w:t>
      </w:r>
      <w:r w:rsidR="00EA0054" w:rsidRPr="002E47F6">
        <w:rPr>
          <w:rStyle w:val="tlid-translation"/>
          <w:rFonts w:ascii="GHEA Grapalat" w:hAnsi="GHEA Grapalat" w:cs="Arial LatArm"/>
          <w:sz w:val="24"/>
          <w:szCs w:val="24"/>
        </w:rPr>
        <w:t xml:space="preserve"> </w:t>
      </w:r>
      <w:r w:rsidR="00EA0054" w:rsidRPr="002E47F6">
        <w:rPr>
          <w:rStyle w:val="tlid-translation"/>
          <w:rFonts w:ascii="GHEA Grapalat" w:hAnsi="GHEA Grapalat" w:cs="Arial"/>
          <w:sz w:val="24"/>
          <w:szCs w:val="24"/>
        </w:rPr>
        <w:t>за</w:t>
      </w:r>
      <w:r w:rsidR="00EA0054" w:rsidRPr="002E47F6">
        <w:rPr>
          <w:rStyle w:val="tlid-translation"/>
          <w:rFonts w:ascii="GHEA Grapalat" w:hAnsi="GHEA Grapalat" w:cs="Arial LatArm"/>
          <w:sz w:val="24"/>
          <w:szCs w:val="24"/>
        </w:rPr>
        <w:t xml:space="preserve"> </w:t>
      </w:r>
      <w:r w:rsidR="00EA0054" w:rsidRPr="002E47F6">
        <w:rPr>
          <w:rStyle w:val="tlid-translation"/>
          <w:rFonts w:ascii="GHEA Grapalat" w:hAnsi="GHEA Grapalat" w:cs="Arial"/>
          <w:sz w:val="24"/>
          <w:szCs w:val="24"/>
        </w:rPr>
        <w:t>днем</w:t>
      </w:r>
      <w:r w:rsidR="00EA0054" w:rsidRPr="002E47F6">
        <w:rPr>
          <w:rFonts w:ascii="GHEA Grapalat" w:hAnsi="GHEA Grapalat"/>
          <w:sz w:val="24"/>
          <w:szCs w:val="24"/>
        </w:rPr>
        <w:t xml:space="preserve"> опубликования настоящего объявления </w:t>
      </w:r>
      <w:r w:rsidRPr="002E47F6">
        <w:rPr>
          <w:rFonts w:ascii="GHEA Grapalat" w:hAnsi="GHEA Grapalat"/>
          <w:sz w:val="24"/>
          <w:szCs w:val="24"/>
        </w:rPr>
        <w:t>и</w:t>
      </w:r>
      <w:r>
        <w:rPr>
          <w:rFonts w:ascii="GHEA Grapalat" w:hAnsi="GHEA Grapalat"/>
          <w:sz w:val="24"/>
          <w:szCs w:val="24"/>
        </w:rPr>
        <w:t xml:space="preserve"> приглашения на настоящую процедуру.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F040BE" w:rsidRPr="00F040BE">
        <w:rPr>
          <w:rFonts w:ascii="GHEA Grapalat" w:hAnsi="GHEA Grapalat"/>
          <w:sz w:val="24"/>
          <w:szCs w:val="24"/>
        </w:rPr>
        <w:t>Л.Тер-Варданян</w:t>
      </w:r>
      <w:proofErr w:type="spellEnd"/>
      <w:r w:rsidR="00756F11" w:rsidRPr="00756F11">
        <w:rPr>
          <w:rFonts w:ascii="GHEA Grapalat" w:hAnsi="GHEA Grapalat"/>
          <w:sz w:val="24"/>
          <w:szCs w:val="24"/>
        </w:rPr>
        <w:t>.</w:t>
      </w:r>
      <w:r>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w:t>
      </w:r>
      <w:r>
        <w:rPr>
          <w:rFonts w:ascii="GHEA Grapalat" w:hAnsi="GHEA Grapalat"/>
          <w:sz w:val="24"/>
          <w:szCs w:val="24"/>
        </w:rPr>
        <w:lastRenderedPageBreak/>
        <w:t>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EA6AE0">
        <w:rPr>
          <w:rStyle w:val="af6"/>
          <w:rFonts w:ascii="GHEA Grapalat" w:hAnsi="GHEA Grapalat" w:cs="Sylfaen"/>
          <w:sz w:val="24"/>
          <w:szCs w:val="24"/>
        </w:rPr>
        <w:footnoteReference w:customMarkFollows="1" w:id="4"/>
        <w:t>7</w:t>
      </w:r>
      <w:r w:rsidR="005F25EF">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af6"/>
          <w:rFonts w:ascii="GHEA Grapalat" w:hAnsi="GHEA Grapalat"/>
        </w:rPr>
        <w:footnoteReference w:customMarkFollows="1" w:id="5"/>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lastRenderedPageBreak/>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proofErr w:type="gramStart"/>
      <w:r w:rsidR="00A60D60" w:rsidRPr="009044F1">
        <w:rPr>
          <w:rFonts w:ascii="GHEA Grapalat" w:hAnsi="GHEA Grapalat"/>
          <w:sz w:val="24"/>
          <w:szCs w:val="24"/>
        </w:rPr>
        <w:t xml:space="preserve">" </w:t>
      </w:r>
      <w:r w:rsidRPr="009044F1">
        <w:rPr>
          <w:rFonts w:ascii="GHEA Grapalat" w:hAnsi="GHEA Grapalat"/>
          <w:sz w:val="24"/>
          <w:szCs w:val="24"/>
        </w:rPr>
        <w:t xml:space="preserve"> и</w:t>
      </w:r>
      <w:proofErr w:type="gramEnd"/>
      <w:r w:rsidRPr="009044F1">
        <w:rPr>
          <w:rFonts w:ascii="GHEA Grapalat" w:hAnsi="GHEA Grapalat"/>
          <w:sz w:val="24"/>
          <w:szCs w:val="24"/>
        </w:rPr>
        <w:t xml:space="preserve">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w:t>
      </w:r>
      <w:r w:rsidR="00AE1E38" w:rsidRPr="00147FD7">
        <w:rPr>
          <w:rFonts w:ascii="GHEA Grapalat" w:hAnsi="GHEA Grapalat"/>
          <w:sz w:val="24"/>
          <w:szCs w:val="24"/>
        </w:rPr>
        <w:lastRenderedPageBreak/>
        <w:t xml:space="preserve">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w:t>
      </w:r>
      <w:proofErr w:type="gramStart"/>
      <w:r w:rsidRPr="009044F1">
        <w:rPr>
          <w:rFonts w:ascii="GHEA Grapalat" w:hAnsi="GHEA Grapalat"/>
          <w:sz w:val="24"/>
          <w:szCs w:val="24"/>
        </w:rPr>
        <w:t>сведений</w:t>
      </w:r>
      <w:proofErr w:type="gramEnd"/>
      <w:r w:rsidRPr="009044F1">
        <w:rPr>
          <w:rFonts w:ascii="GHEA Grapalat" w:hAnsi="GHEA Grapalat"/>
          <w:sz w:val="24"/>
          <w:szCs w:val="24"/>
        </w:rPr>
        <w:t xml:space="preserve">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382889" w:rsidRDefault="00FD2748" w:rsidP="00382889">
      <w:pPr>
        <w:pStyle w:val="23"/>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B931B0">
        <w:rPr>
          <w:rFonts w:ascii="GHEA Grapalat" w:hAnsi="GHEA Grapalat"/>
          <w:sz w:val="24"/>
          <w:szCs w:val="24"/>
          <w:lang w:val="hy-AM"/>
        </w:rPr>
        <w:t>7</w:t>
      </w:r>
      <w:r w:rsidRPr="009044F1">
        <w:rPr>
          <w:rFonts w:ascii="GHEA Grapalat" w:hAnsi="GHEA Grapalat"/>
          <w:sz w:val="24"/>
          <w:szCs w:val="24"/>
        </w:rPr>
        <w:t>-</w:t>
      </w:r>
      <w:r w:rsidR="00B931B0">
        <w:rPr>
          <w:rFonts w:ascii="GHEA Grapalat" w:hAnsi="GHEA Grapalat"/>
          <w:sz w:val="24"/>
          <w:szCs w:val="24"/>
          <w:lang w:val="hy-AM"/>
        </w:rPr>
        <w:t>о</w:t>
      </w:r>
      <w:r w:rsidRPr="009044F1">
        <w:rPr>
          <w:rFonts w:ascii="GHEA Grapalat" w:hAnsi="GHEA Grapalat"/>
          <w:sz w:val="24"/>
          <w:szCs w:val="24"/>
        </w:rPr>
        <w:t xml:space="preserve">й </w:t>
      </w:r>
      <w:r w:rsidRPr="002E47F6">
        <w:rPr>
          <w:rFonts w:ascii="GHEA Grapalat" w:hAnsi="GHEA Grapalat"/>
          <w:sz w:val="24"/>
          <w:szCs w:val="24"/>
        </w:rPr>
        <w:t>день</w:t>
      </w:r>
      <w:r w:rsidR="00B931B0" w:rsidRPr="002E47F6">
        <w:rPr>
          <w:rStyle w:val="tlid-translation"/>
          <w:rFonts w:ascii="GHEA Grapalat" w:hAnsi="GHEA Grapalat" w:cs="Arial LatArm"/>
          <w:i/>
          <w:sz w:val="24"/>
          <w:szCs w:val="24"/>
        </w:rPr>
        <w:t xml:space="preserve"> </w:t>
      </w:r>
      <w:r w:rsidR="00B931B0" w:rsidRPr="002E47F6">
        <w:rPr>
          <w:rStyle w:val="tlid-translation"/>
          <w:rFonts w:ascii="GHEA Grapalat" w:hAnsi="GHEA Grapalat" w:cs="Arial"/>
          <w:i/>
          <w:sz w:val="24"/>
          <w:szCs w:val="24"/>
        </w:rPr>
        <w:t>следующего</w:t>
      </w:r>
      <w:r w:rsidR="00B931B0" w:rsidRPr="002E47F6">
        <w:rPr>
          <w:rStyle w:val="tlid-translation"/>
          <w:rFonts w:ascii="GHEA Grapalat" w:hAnsi="GHEA Grapalat" w:cs="Arial LatArm"/>
          <w:i/>
          <w:sz w:val="24"/>
          <w:szCs w:val="24"/>
        </w:rPr>
        <w:t xml:space="preserve"> </w:t>
      </w:r>
      <w:r w:rsidR="00B931B0" w:rsidRPr="002E47F6">
        <w:rPr>
          <w:rStyle w:val="tlid-translation"/>
          <w:rFonts w:ascii="GHEA Grapalat" w:hAnsi="GHEA Grapalat" w:cs="Arial"/>
          <w:i/>
          <w:sz w:val="24"/>
          <w:szCs w:val="24"/>
        </w:rPr>
        <w:t>за</w:t>
      </w:r>
      <w:r w:rsidR="00B931B0" w:rsidRPr="002E47F6">
        <w:rPr>
          <w:rStyle w:val="tlid-translation"/>
          <w:rFonts w:ascii="GHEA Grapalat" w:hAnsi="GHEA Grapalat" w:cs="Arial LatArm"/>
          <w:i/>
          <w:sz w:val="24"/>
          <w:szCs w:val="24"/>
        </w:rPr>
        <w:t xml:space="preserve"> </w:t>
      </w:r>
      <w:proofErr w:type="gramStart"/>
      <w:r w:rsidR="00B931B0" w:rsidRPr="002E47F6">
        <w:rPr>
          <w:rStyle w:val="tlid-translation"/>
          <w:rFonts w:ascii="GHEA Grapalat" w:hAnsi="GHEA Grapalat" w:cs="Arial"/>
          <w:i/>
          <w:sz w:val="24"/>
          <w:szCs w:val="24"/>
        </w:rPr>
        <w:t>днем</w:t>
      </w:r>
      <w:r w:rsidR="00B931B0" w:rsidRPr="002E47F6">
        <w:rPr>
          <w:rStyle w:val="tlid-translation"/>
          <w:rFonts w:cs="Arial LatArm"/>
        </w:rPr>
        <w:t xml:space="preserve"> </w:t>
      </w:r>
      <w:r w:rsidR="00B931B0" w:rsidRPr="000F0CA8">
        <w:rPr>
          <w:rFonts w:ascii="GHEA Grapalat" w:hAnsi="GHEA Grapalat"/>
          <w:i/>
          <w:sz w:val="24"/>
          <w:szCs w:val="24"/>
        </w:rPr>
        <w:t xml:space="preserve"> опубликования</w:t>
      </w:r>
      <w:proofErr w:type="gramEnd"/>
      <w:r w:rsidR="00B931B0" w:rsidRPr="000F0CA8">
        <w:rPr>
          <w:rFonts w:ascii="GHEA Grapalat" w:hAnsi="GHEA Grapalat"/>
          <w:i/>
          <w:sz w:val="24"/>
          <w:szCs w:val="24"/>
        </w:rPr>
        <w:t xml:space="preserve"> </w:t>
      </w:r>
      <w:proofErr w:type="spellStart"/>
      <w:r w:rsidR="00B931B0" w:rsidRPr="000F0CA8">
        <w:rPr>
          <w:rFonts w:ascii="GHEA Grapalat" w:hAnsi="GHEA Grapalat"/>
          <w:i/>
          <w:sz w:val="24"/>
          <w:szCs w:val="24"/>
        </w:rPr>
        <w:t>настоящег</w:t>
      </w:r>
      <w:proofErr w:type="spellEnd"/>
      <w:r w:rsidR="00B931B0" w:rsidRPr="000F0CA8">
        <w:rPr>
          <w:rFonts w:ascii="GHEA Grapalat" w:hAnsi="GHEA Grapalat"/>
          <w:i/>
          <w:sz w:val="24"/>
          <w:szCs w:val="24"/>
        </w:rPr>
        <w:t xml:space="preserve"> объявления</w:t>
      </w:r>
      <w:r w:rsidRPr="009044F1">
        <w:rPr>
          <w:rFonts w:ascii="GHEA Grapalat" w:hAnsi="GHEA Grapalat"/>
          <w:sz w:val="24"/>
          <w:szCs w:val="24"/>
        </w:rPr>
        <w:t xml:space="preserve"> в "</w:t>
      </w:r>
      <w:r w:rsidR="00B931B0">
        <w:rPr>
          <w:rFonts w:ascii="GHEA Grapalat" w:hAnsi="GHEA Grapalat"/>
          <w:sz w:val="24"/>
          <w:szCs w:val="24"/>
          <w:lang w:val="hy-AM"/>
        </w:rPr>
        <w:t>1</w:t>
      </w:r>
      <w:r w:rsidR="00F66357" w:rsidRPr="005A6E94">
        <w:rPr>
          <w:rFonts w:ascii="GHEA Grapalat" w:hAnsi="GHEA Grapalat"/>
          <w:sz w:val="24"/>
          <w:szCs w:val="24"/>
        </w:rPr>
        <w:t>5</w:t>
      </w:r>
      <w:r w:rsidR="00C8153D" w:rsidRPr="00C8153D">
        <w:rPr>
          <w:rFonts w:ascii="GHEA Grapalat" w:hAnsi="GHEA Grapalat"/>
          <w:sz w:val="24"/>
          <w:szCs w:val="24"/>
        </w:rPr>
        <w:t>:0</w:t>
      </w:r>
      <w:r w:rsidR="00B931B0">
        <w:rPr>
          <w:rFonts w:ascii="GHEA Grapalat" w:hAnsi="GHEA Grapalat"/>
          <w:sz w:val="24"/>
          <w:szCs w:val="24"/>
          <w:lang w:val="hy-AM"/>
        </w:rPr>
        <w:t>0</w:t>
      </w:r>
      <w:r w:rsidR="00B931B0" w:rsidRPr="000F0CA8">
        <w:rPr>
          <w:rFonts w:ascii="GHEA Grapalat" w:hAnsi="GHEA Grapalat"/>
          <w:i/>
          <w:sz w:val="24"/>
          <w:szCs w:val="24"/>
        </w:rPr>
        <w:t>.</w:t>
      </w:r>
      <w:r w:rsidR="00382889" w:rsidRPr="00382889">
        <w:rPr>
          <w:rFonts w:ascii="GHEA Grapalat" w:hAnsi="GHEA Grapalat"/>
          <w:i/>
          <w:sz w:val="24"/>
          <w:szCs w:val="24"/>
        </w:rPr>
        <w:t xml:space="preserve"> </w:t>
      </w:r>
      <w:proofErr w:type="spellStart"/>
      <w:r w:rsidR="00382889">
        <w:rPr>
          <w:rFonts w:ascii="GHEA Grapalat" w:hAnsi="GHEA Grapalat"/>
          <w:i/>
          <w:sz w:val="24"/>
          <w:szCs w:val="24"/>
        </w:rPr>
        <w:t>Г.Ереван</w:t>
      </w:r>
      <w:proofErr w:type="spellEnd"/>
      <w:r w:rsidR="00382889">
        <w:rPr>
          <w:rFonts w:ascii="GHEA Grapalat" w:hAnsi="GHEA Grapalat"/>
          <w:i/>
          <w:sz w:val="24"/>
          <w:szCs w:val="24"/>
        </w:rPr>
        <w:t xml:space="preserve"> ул.</w:t>
      </w:r>
      <w:proofErr w:type="spellStart"/>
      <w:r w:rsidR="00C8153D">
        <w:rPr>
          <w:rFonts w:ascii="GHEA Grapalat" w:hAnsi="GHEA Grapalat"/>
          <w:i/>
          <w:sz w:val="24"/>
          <w:szCs w:val="24"/>
          <w:lang w:val="en-US"/>
        </w:rPr>
        <w:t>Dpo</w:t>
      </w:r>
      <w:proofErr w:type="spellEnd"/>
      <w:r w:rsidR="00C8153D">
        <w:rPr>
          <w:rFonts w:ascii="GHEA Grapalat" w:hAnsi="GHEA Grapalat"/>
          <w:i/>
          <w:sz w:val="24"/>
          <w:szCs w:val="24"/>
        </w:rPr>
        <w:t xml:space="preserve"> 17,</w:t>
      </w:r>
    </w:p>
    <w:p w:rsidR="00C64E56" w:rsidRPr="00382889" w:rsidRDefault="009B6D58" w:rsidP="00382889">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 xml:space="preserve">рабочих дней со дня истечения окончательного срока их </w:t>
      </w:r>
      <w:r w:rsidR="009A796C" w:rsidRPr="009044F1">
        <w:rPr>
          <w:rFonts w:ascii="GHEA Grapalat" w:hAnsi="GHEA Grapalat"/>
        </w:rPr>
        <w:lastRenderedPageBreak/>
        <w:t>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af6"/>
          <w:rFonts w:ascii="GHEA Grapalat" w:hAnsi="GHEA Grapalat"/>
          <w:i w:val="0"/>
          <w:sz w:val="24"/>
          <w:szCs w:val="24"/>
        </w:rPr>
        <w:footnoteReference w:customMarkFollows="1" w:id="6"/>
        <w:t>10</w:t>
      </w:r>
      <w:r w:rsidR="00A01157">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proofErr w:type="gramStart"/>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w:t>
      </w:r>
      <w:proofErr w:type="gramEnd"/>
      <w:r w:rsidR="00A00A1F">
        <w:rPr>
          <w:rFonts w:ascii="GHEA Grapalat" w:hAnsi="GHEA Grapalat"/>
          <w:sz w:val="24"/>
          <w:szCs w:val="24"/>
        </w:rPr>
        <w:t xml:space="preserve">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proofErr w:type="gramStart"/>
      <w:r w:rsidR="002F2045" w:rsidRPr="002F2045">
        <w:rPr>
          <w:rFonts w:ascii="GHEA Grapalat" w:hAnsi="GHEA Grapalat"/>
          <w:sz w:val="24"/>
          <w:szCs w:val="24"/>
        </w:rPr>
        <w:t>приглашения</w:t>
      </w:r>
      <w:r w:rsidR="005A3D17">
        <w:rPr>
          <w:rFonts w:ascii="GHEA Grapalat" w:hAnsi="GHEA Grapalat"/>
          <w:sz w:val="24"/>
          <w:szCs w:val="24"/>
        </w:rPr>
        <w:t>.</w:t>
      </w:r>
      <w:r w:rsidRPr="009044F1">
        <w:rPr>
          <w:rFonts w:ascii="GHEA Grapalat" w:hAnsi="GHEA Grapalat"/>
          <w:sz w:val="24"/>
          <w:szCs w:val="24"/>
        </w:rPr>
        <w:t>При</w:t>
      </w:r>
      <w:proofErr w:type="spellEnd"/>
      <w:proofErr w:type="gram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 xml:space="preserve">которые </w:t>
      </w:r>
      <w:r w:rsidRPr="009044F1">
        <w:rPr>
          <w:rFonts w:ascii="GHEA Grapalat" w:hAnsi="GHEA Grapalat"/>
          <w:sz w:val="24"/>
          <w:szCs w:val="24"/>
        </w:rPr>
        <w:lastRenderedPageBreak/>
        <w:t>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xml:space="preserve">, </w:t>
      </w:r>
      <w:proofErr w:type="gramStart"/>
      <w:r w:rsidR="00927888" w:rsidRPr="00927888">
        <w:rPr>
          <w:rFonts w:ascii="GHEA Grapalat" w:hAnsi="GHEA Grapalat"/>
          <w:sz w:val="24"/>
          <w:szCs w:val="24"/>
        </w:rPr>
        <w:t>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w:t>
      </w:r>
      <w:proofErr w:type="gramEnd"/>
      <w:r w:rsidR="00927888" w:rsidRPr="00927888">
        <w:rPr>
          <w:rFonts w:ascii="GHEA Grapalat" w:hAnsi="GHEA Grapalat"/>
          <w:sz w:val="24"/>
          <w:szCs w:val="24"/>
        </w:rPr>
        <w:t xml:space="preserve">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w:t>
      </w:r>
      <w:proofErr w:type="gramStart"/>
      <w:r w:rsidRPr="009044F1">
        <w:rPr>
          <w:rFonts w:ascii="GHEA Grapalat" w:hAnsi="GHEA Grapalat"/>
          <w:sz w:val="24"/>
          <w:szCs w:val="24"/>
        </w:rPr>
        <w:t>истечения установленного для переговоров окончательного срока</w:t>
      </w:r>
      <w:proofErr w:type="gramEnd"/>
      <w:r w:rsidRPr="009044F1">
        <w:rPr>
          <w:rFonts w:ascii="GHEA Grapalat" w:hAnsi="GHEA Grapalat"/>
          <w:sz w:val="24"/>
          <w:szCs w:val="24"/>
        </w:rPr>
        <w:t xml:space="preserve">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 xml:space="preserve">за исключением случая, предусмотренного </w:t>
      </w:r>
      <w:proofErr w:type="gramStart"/>
      <w:r w:rsidR="00C34AFD" w:rsidRPr="00C34AFD">
        <w:rPr>
          <w:rFonts w:ascii="GHEA Grapalat" w:hAnsi="GHEA Grapalat"/>
          <w:sz w:val="24"/>
          <w:szCs w:val="24"/>
        </w:rPr>
        <w:t>абзацем</w:t>
      </w:r>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lastRenderedPageBreak/>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 xml:space="preserve">в электронной </w:t>
      </w:r>
      <w:proofErr w:type="gramStart"/>
      <w:r w:rsidR="001F0DAB">
        <w:rPr>
          <w:rFonts w:ascii="GHEA Grapalat" w:hAnsi="GHEA Grapalat"/>
        </w:rPr>
        <w:t>форме</w:t>
      </w:r>
      <w:r w:rsidR="007A34A6">
        <w:rPr>
          <w:rFonts w:ascii="GHEA Grapalat" w:hAnsi="GHEA Grapalat"/>
        </w:rPr>
        <w:t xml:space="preserve"> </w:t>
      </w:r>
      <w:r w:rsidRPr="009044F1">
        <w:rPr>
          <w:rFonts w:ascii="GHEA Grapalat" w:hAnsi="GHEA Grapalat"/>
          <w:sz w:val="24"/>
          <w:szCs w:val="24"/>
        </w:rPr>
        <w:t xml:space="preserve"> информирует</w:t>
      </w:r>
      <w:proofErr w:type="gramEnd"/>
      <w:r w:rsidRPr="009044F1">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proofErr w:type="gramStart"/>
      <w:r w:rsidR="00AD2081" w:rsidRPr="00AD2081">
        <w:rPr>
          <w:rFonts w:ascii="GHEA Grapalat" w:hAnsi="GHEA Grapalat" w:cs="Sylfaen"/>
          <w:sz w:val="24"/>
          <w:szCs w:val="24"/>
        </w:rPr>
        <w:t>заявки</w:t>
      </w:r>
      <w:r w:rsidR="00855622">
        <w:rPr>
          <w:rFonts w:ascii="GHEA Grapalat" w:hAnsi="GHEA Grapalat" w:cs="Sylfaen"/>
          <w:sz w:val="24"/>
          <w:szCs w:val="24"/>
        </w:rPr>
        <w:t>.</w:t>
      </w:r>
      <w:r w:rsidR="003B3E74" w:rsidRPr="003B3E74">
        <w:rPr>
          <w:rFonts w:ascii="GHEA Grapalat" w:hAnsi="GHEA Grapalat" w:cs="Sylfaen"/>
          <w:sz w:val="24"/>
          <w:szCs w:val="24"/>
        </w:rPr>
        <w:t>Если</w:t>
      </w:r>
      <w:proofErr w:type="spellEnd"/>
      <w:proofErr w:type="gram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w:t>
      </w:r>
      <w:r w:rsidRPr="009044F1">
        <w:rPr>
          <w:rFonts w:ascii="GHEA Grapalat" w:hAnsi="GHEA Grapalat"/>
        </w:rPr>
        <w:lastRenderedPageBreak/>
        <w:t>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w:t>
      </w:r>
      <w:proofErr w:type="gramStart"/>
      <w:r w:rsidRPr="009044F1">
        <w:rPr>
          <w:rFonts w:ascii="GHEA Grapalat" w:hAnsi="GHEA Grapalat"/>
        </w:rPr>
        <w:t>в предусмотренных приглашением закупках</w:t>
      </w:r>
      <w:proofErr w:type="gramEnd"/>
      <w:r w:rsidRPr="009044F1">
        <w:rPr>
          <w:rFonts w:ascii="GHEA Grapalat" w:hAnsi="GHEA Grapalat"/>
        </w:rPr>
        <w:t xml:space="preserve">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7"/>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proofErr w:type="gramStart"/>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w:t>
      </w:r>
      <w:proofErr w:type="gramEnd"/>
      <w:r w:rsidR="005F2F3B" w:rsidRPr="008C0D41">
        <w:rPr>
          <w:rFonts w:ascii="GHEA Grapalat" w:hAnsi="GHEA Grapalat"/>
        </w:rPr>
        <w:t xml:space="preserve">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w:t>
      </w:r>
      <w:r w:rsidRPr="009044F1">
        <w:rPr>
          <w:rFonts w:ascii="GHEA Grapalat" w:hAnsi="GHEA Grapalat"/>
          <w:sz w:val="24"/>
          <w:szCs w:val="24"/>
        </w:rPr>
        <w:lastRenderedPageBreak/>
        <w:t>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w:t>
      </w:r>
      <w:proofErr w:type="gramStart"/>
      <w:r w:rsidR="000E4039">
        <w:rPr>
          <w:rFonts w:ascii="GHEA Grapalat" w:hAnsi="GHEA Grapalat"/>
        </w:rPr>
        <w:t xml:space="preserve">и </w:t>
      </w:r>
      <w:r w:rsidR="000E4039" w:rsidRPr="009044F1">
        <w:rPr>
          <w:rFonts w:ascii="GHEA Grapalat" w:hAnsi="GHEA Grapalat"/>
        </w:rPr>
        <w:t xml:space="preserve"> </w:t>
      </w:r>
      <w:r w:rsidRPr="009044F1">
        <w:rPr>
          <w:rFonts w:ascii="GHEA Grapalat" w:hAnsi="GHEA Grapalat"/>
        </w:rPr>
        <w:t>договора</w:t>
      </w:r>
      <w:proofErr w:type="gramEnd"/>
      <w:r w:rsidRPr="009044F1">
        <w:rPr>
          <w:rFonts w:ascii="GHEA Grapalat" w:hAnsi="GHEA Grapalat"/>
        </w:rPr>
        <w:t>.</w:t>
      </w:r>
    </w:p>
    <w:p w:rsidR="0035631F"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 xml:space="preserve">бранного </w:t>
      </w:r>
      <w:proofErr w:type="spellStart"/>
      <w:r w:rsidR="008C5F2A" w:rsidRPr="008C5F2A">
        <w:rPr>
          <w:rFonts w:ascii="GHEA Grapalat" w:hAnsi="GHEA Grapalat"/>
        </w:rPr>
        <w:t>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беспечение</w:t>
      </w:r>
      <w:proofErr w:type="spellEnd"/>
      <w:r w:rsidR="001647D2" w:rsidRPr="001647D2">
        <w:rPr>
          <w:rFonts w:ascii="GHEA Grapalat" w:hAnsi="GHEA Grapalat"/>
        </w:rPr>
        <w:t xml:space="preserve">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банковской гарантии (</w:t>
      </w:r>
      <w:r w:rsidR="005C1C99">
        <w:rPr>
          <w:rFonts w:ascii="GHEA Grapalat" w:hAnsi="GHEA Grapalat"/>
        </w:rPr>
        <w:t>П</w:t>
      </w:r>
      <w:r w:rsidR="001647D2" w:rsidRPr="001647D2">
        <w:rPr>
          <w:rFonts w:ascii="GHEA Grapalat" w:hAnsi="GHEA Grapalat"/>
        </w:rPr>
        <w:t>риложение 4), которое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9A0467">
        <w:rPr>
          <w:rStyle w:val="af6"/>
          <w:rFonts w:ascii="GHEA Grapalat" w:hAnsi="GHEA Grapalat"/>
        </w:rPr>
        <w:footnoteReference w:customMarkFollows="1" w:id="8"/>
        <w:t>12</w:t>
      </w:r>
      <w:r w:rsidRPr="0027573B">
        <w:rPr>
          <w:rFonts w:ascii="GHEA Grapalat" w:hAnsi="GHEA Grapalat"/>
        </w:rPr>
        <w:t xml:space="preserve"> </w:t>
      </w:r>
      <w:r w:rsidR="00853CBA" w:rsidRPr="0027573B">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w:t>
      </w:r>
      <w:proofErr w:type="spellStart"/>
      <w:r w:rsidRPr="0035631F">
        <w:rPr>
          <w:rFonts w:ascii="GHEA Grapalat" w:hAnsi="GHEA Grapalat" w:cs="Sylfaen"/>
        </w:rPr>
        <w:t>драмов</w:t>
      </w:r>
      <w:proofErr w:type="spellEnd"/>
      <w:r w:rsidRPr="0035631F">
        <w:rPr>
          <w:rFonts w:ascii="GHEA Grapalat" w:hAnsi="GHEA Grapalat" w:cs="Sylfaen"/>
        </w:rPr>
        <w:t xml:space="preserve"> </w:t>
      </w:r>
      <w:proofErr w:type="spellStart"/>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proofErr w:type="spellEnd"/>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9"/>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 xml:space="preserve">4", открытый в Центральном казначействе на имя </w:t>
      </w:r>
      <w:r w:rsidRPr="009044F1">
        <w:rPr>
          <w:rFonts w:ascii="GHEA Grapalat" w:hAnsi="GHEA Grapalat"/>
        </w:rPr>
        <w:lastRenderedPageBreak/>
        <w:t>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proofErr w:type="gramStart"/>
      <w:r w:rsidR="00125AA6" w:rsidRPr="009044F1">
        <w:rPr>
          <w:rFonts w:ascii="GHEA Grapalat" w:hAnsi="GHEA Grapalat"/>
        </w:rPr>
        <w:t>заключенный договор</w:t>
      </w:r>
      <w:proofErr w:type="gramEnd"/>
      <w:r w:rsidR="00125AA6" w:rsidRPr="009044F1">
        <w:rPr>
          <w:rFonts w:ascii="GHEA Grapalat" w:hAnsi="GHEA Grapalat"/>
        </w:rPr>
        <w:t xml:space="preserve">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10"/>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согласно </w:t>
      </w:r>
      <w:proofErr w:type="gramStart"/>
      <w:r w:rsidRPr="009044F1">
        <w:rPr>
          <w:rFonts w:ascii="GHEA Grapalat" w:hAnsi="GHEA Grapalat"/>
        </w:rPr>
        <w:t>Закону</w:t>
      </w:r>
      <w:proofErr w:type="gramEnd"/>
      <w:r w:rsidRPr="009044F1">
        <w:rPr>
          <w:rFonts w:ascii="GHEA Grapalat" w:hAnsi="GHEA Grapalat"/>
        </w:rPr>
        <w:t xml:space="preserve">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 xml:space="preserve">предмета спора и </w:t>
      </w:r>
      <w:proofErr w:type="gramStart"/>
      <w:r w:rsidRPr="009044F1">
        <w:rPr>
          <w:rFonts w:ascii="GHEA Grapalat" w:hAnsi="GHEA Grapalat"/>
        </w:rPr>
        <w:t>требования</w:t>
      </w:r>
      <w:proofErr w:type="gramEnd"/>
      <w:r w:rsidRPr="009044F1">
        <w:rPr>
          <w:rFonts w:ascii="GHEA Grapalat" w:hAnsi="GHEA Grapalat"/>
        </w:rPr>
        <w:t xml:space="preserve">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ул.Мелик-Адамян</w:t>
      </w:r>
      <w:proofErr w:type="spellEnd"/>
      <w:r>
        <w:rPr>
          <w:rFonts w:ascii="GHEA Grapalat" w:hAnsi="GHEA Grapalat"/>
        </w:rPr>
        <w:t xml:space="preserve"> 1 или воспроизведенный </w:t>
      </w:r>
      <w:r>
        <w:rPr>
          <w:rFonts w:ascii="GHEA Grapalat" w:hAnsi="GHEA Grapalat"/>
        </w:rPr>
        <w:lastRenderedPageBreak/>
        <w:t xml:space="preserve">(отсканированный) вариант с оригинала  высылается на электронную почту по адресу </w:t>
      </w:r>
      <w:hyperlink r:id="rId10"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Pr>
          <w:rFonts w:ascii="GHEA Grapalat" w:hAnsi="GHEA Grapalat"/>
        </w:rPr>
        <w:t>указаннօй</w:t>
      </w:r>
      <w:proofErr w:type="spellEnd"/>
      <w:r w:rsidR="00D51669">
        <w:rPr>
          <w:rFonts w:ascii="GHEA Grapalat" w:hAnsi="GHEA Grapalat"/>
        </w:rPr>
        <w:t xml:space="preserve"> в </w:t>
      </w:r>
      <w:proofErr w:type="gramStart"/>
      <w:r w:rsidR="00D51669">
        <w:rPr>
          <w:rFonts w:ascii="GHEA Grapalat" w:hAnsi="GHEA Grapalat"/>
        </w:rPr>
        <w:t>жалобе.</w:t>
      </w:r>
      <w:r w:rsidRPr="009044F1">
        <w:rPr>
          <w:rFonts w:ascii="GHEA Grapalat" w:hAnsi="GHEA Grapalat"/>
        </w:rPr>
        <w:t>.</w:t>
      </w:r>
      <w:proofErr w:type="gramEnd"/>
      <w:r w:rsidRPr="009044F1">
        <w:rPr>
          <w:rFonts w:ascii="GHEA Grapalat" w:hAnsi="GHEA Grapalat"/>
        </w:rPr>
        <w:t xml:space="preserve">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 xml:space="preserve">.9 </w:t>
      </w:r>
      <w:proofErr w:type="gramStart"/>
      <w:r w:rsidR="00A677CD">
        <w:rPr>
          <w:rFonts w:ascii="GHEA Grapalat" w:hAnsi="GHEA Grapalat"/>
        </w:rPr>
        <w:t>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w:t>
      </w:r>
      <w:proofErr w:type="gramStart"/>
      <w:r w:rsidR="00A677CD">
        <w:rPr>
          <w:rFonts w:ascii="GHEA Grapalat" w:hAnsi="GHEA Grapalat"/>
        </w:rPr>
        <w:t>недостатками  -</w:t>
      </w:r>
      <w:proofErr w:type="gramEnd"/>
      <w:r w:rsidR="00A677CD">
        <w:rPr>
          <w:rFonts w:ascii="GHEA Grapalat" w:hAnsi="GHEA Grapalat"/>
        </w:rPr>
        <w:t xml:space="preserve">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w:t>
      </w:r>
      <w:proofErr w:type="gramStart"/>
      <w:r w:rsidR="00A677CD">
        <w:rPr>
          <w:rFonts w:ascii="GHEA Grapalat" w:hAnsi="GHEA Grapalat" w:cs="Sylfaen"/>
        </w:rPr>
        <w:t>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 xml:space="preserve">Указанные в настоящем пункте документы заказчик представляет лицу, рассматривающему связанные с закупками </w:t>
      </w:r>
      <w:proofErr w:type="gramStart"/>
      <w:r w:rsidR="00A677CD">
        <w:rPr>
          <w:rFonts w:ascii="GHEA Grapalat" w:hAnsi="GHEA Grapalat" w:cs="Sylfaen"/>
        </w:rPr>
        <w:t>жалобы,  в</w:t>
      </w:r>
      <w:proofErr w:type="gramEnd"/>
      <w:r w:rsidR="00A677CD">
        <w:rPr>
          <w:rFonts w:ascii="GHEA Grapalat" w:hAnsi="GHEA Grapalat" w:cs="Sylfaen"/>
        </w:rPr>
        <w:t xml:space="preserve">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r w:rsidR="001A070B">
        <w:rPr>
          <w:rFonts w:ascii="GHEA Grapalat" w:hAnsi="GHEA Grapalat"/>
        </w:rPr>
        <w:t>рассматривающего</w:t>
      </w:r>
      <w:proofErr w:type="spell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xml:space="preserve">, жалоба </w:t>
      </w:r>
      <w:r w:rsidRPr="009044F1">
        <w:rPr>
          <w:rFonts w:ascii="GHEA Grapalat" w:hAnsi="GHEA Grapalat"/>
        </w:rPr>
        <w:lastRenderedPageBreak/>
        <w:t>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r w:rsidR="00996C19" w:rsidRPr="009044F1">
        <w:rPr>
          <w:rFonts w:ascii="GHEA Grapalat" w:hAnsi="GHEA Grapalat"/>
        </w:rPr>
        <w:t>Лицо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BE2791" w:rsidRDefault="00096865" w:rsidP="00B46D58">
      <w:pPr>
        <w:pStyle w:val="aa"/>
        <w:widowControl w:val="0"/>
        <w:spacing w:after="160"/>
        <w:jc w:val="center"/>
        <w:rPr>
          <w:rFonts w:ascii="GHEA Grapalat" w:hAnsi="GHEA Grapalat"/>
          <w:b/>
          <w:lang w:val="hy-AM"/>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E2791">
        <w:rPr>
          <w:rFonts w:ascii="GHEA Grapalat" w:hAnsi="GHEA Grapalat"/>
          <w:b/>
          <w:lang w:val="hy-AM"/>
        </w:rPr>
        <w:t>ЗАПРОС КАТИРОВОК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w:t>
      </w:r>
      <w:proofErr w:type="gramStart"/>
      <w:r w:rsidRPr="000811C1">
        <w:rPr>
          <w:rFonts w:ascii="GHEA Grapalat" w:hAnsi="GHEA Grapalat"/>
        </w:rPr>
        <w:t>Приложению</w:t>
      </w:r>
      <w:proofErr w:type="gramEnd"/>
      <w:r w:rsidRPr="000811C1">
        <w:rPr>
          <w:rFonts w:ascii="GHEA Grapalat" w:hAnsi="GHEA Grapalat"/>
        </w:rPr>
        <w:t xml:space="preserve">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proofErr w:type="gramStart"/>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1"/>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2"/>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lastRenderedPageBreak/>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 xml:space="preserve">Предложения участника, относящиеся к ним </w:t>
      </w:r>
      <w:proofErr w:type="gramStart"/>
      <w:r w:rsidRPr="002658C9">
        <w:rPr>
          <w:rFonts w:ascii="GHEA Grapalat" w:hAnsi="GHEA Grapalat"/>
        </w:rPr>
        <w:t>документы</w:t>
      </w:r>
      <w:proofErr w:type="gramEnd"/>
      <w:r w:rsidRPr="002658C9">
        <w:rPr>
          <w:rFonts w:ascii="GHEA Grapalat" w:hAnsi="GHEA Grapalat"/>
        </w:rPr>
        <w:t xml:space="preserve">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w:t>
      </w:r>
      <w:r w:rsidR="00BE2791">
        <w:rPr>
          <w:rFonts w:ascii="GHEA Grapalat" w:hAnsi="GHEA Grapalat"/>
        </w:rPr>
        <w:t xml:space="preserve">игинала) и копий в </w:t>
      </w:r>
      <w:r w:rsidR="00BE2791">
        <w:rPr>
          <w:rFonts w:ascii="GHEA Grapalat" w:hAnsi="GHEA Grapalat"/>
          <w:lang w:val="hy-AM"/>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BE2791" w:rsidP="008937EA">
      <w:pPr>
        <w:widowControl w:val="0"/>
        <w:tabs>
          <w:tab w:val="left" w:pos="1134"/>
        </w:tabs>
        <w:spacing w:after="160"/>
        <w:ind w:firstLine="567"/>
        <w:jc w:val="both"/>
        <w:rPr>
          <w:rFonts w:ascii="GHEA Grapalat" w:hAnsi="GHEA Grapalat"/>
        </w:rPr>
      </w:pPr>
      <w:r>
        <w:rPr>
          <w:rFonts w:ascii="GHEA Grapalat" w:hAnsi="GHEA Grapalat"/>
          <w:lang w:val="hy-AM"/>
        </w:rPr>
        <w:t>3</w:t>
      </w:r>
      <w:r w:rsidR="008937EA" w:rsidRPr="002658C9">
        <w:rPr>
          <w:rFonts w:ascii="GHEA Grapalat" w:hAnsi="GHEA Grapalat"/>
        </w:rPr>
        <w:t>.2.</w:t>
      </w:r>
      <w:r w:rsidR="008937EA" w:rsidRPr="002658C9">
        <w:rPr>
          <w:rFonts w:ascii="GHEA Grapalat" w:hAnsi="GHEA Grapalat"/>
        </w:rPr>
        <w:tab/>
        <w:t xml:space="preserve">На конверте, указанном в пункте </w:t>
      </w:r>
      <w:r>
        <w:rPr>
          <w:rFonts w:ascii="GHEA Grapalat" w:hAnsi="GHEA Grapalat"/>
          <w:lang w:val="hy-AM"/>
        </w:rPr>
        <w:t>3</w:t>
      </w:r>
      <w:r w:rsidR="008937EA" w:rsidRPr="002658C9">
        <w:rPr>
          <w:rFonts w:ascii="GHEA Grapalat" w:hAnsi="GHEA Grapalat"/>
        </w:rPr>
        <w:t xml:space="preserve">.1 настоящей </w:t>
      </w:r>
      <w:r w:rsidR="008937EA">
        <w:rPr>
          <w:rFonts w:ascii="GHEA Grapalat" w:hAnsi="GHEA Grapalat"/>
        </w:rPr>
        <w:t>и</w:t>
      </w:r>
      <w:r w:rsidR="008937EA"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BE2791" w:rsidP="008937EA">
      <w:pPr>
        <w:widowControl w:val="0"/>
        <w:tabs>
          <w:tab w:val="left" w:pos="1134"/>
        </w:tabs>
        <w:spacing w:after="160"/>
        <w:ind w:firstLine="567"/>
        <w:jc w:val="both"/>
        <w:rPr>
          <w:rFonts w:ascii="GHEA Grapalat" w:hAnsi="GHEA Grapalat" w:cs="Sylfaen"/>
        </w:rPr>
      </w:pPr>
      <w:r>
        <w:rPr>
          <w:rFonts w:ascii="GHEA Grapalat" w:hAnsi="GHEA Grapalat"/>
          <w:lang w:val="hy-AM"/>
        </w:rPr>
        <w:t>3</w:t>
      </w:r>
      <w:r w:rsidR="008937EA" w:rsidRPr="002658C9">
        <w:rPr>
          <w:rFonts w:ascii="GHEA Grapalat" w:hAnsi="GHEA Grapalat"/>
        </w:rPr>
        <w:t>.3.</w:t>
      </w:r>
      <w:r w:rsidR="008937EA" w:rsidRPr="002658C9">
        <w:rPr>
          <w:rFonts w:ascii="GHEA Grapalat" w:hAnsi="GHEA Grapalat"/>
        </w:rPr>
        <w:tab/>
        <w:t>На заседании по вскрытию заявок комиссия отклоняет заявки, не</w:t>
      </w:r>
      <w:r w:rsidR="008937EA" w:rsidRPr="002658C9">
        <w:rPr>
          <w:rFonts w:ascii="Courier New" w:hAnsi="Courier New" w:cs="Courier New"/>
        </w:rPr>
        <w:t> </w:t>
      </w:r>
      <w:r w:rsidR="008937EA" w:rsidRPr="002658C9">
        <w:rPr>
          <w:rFonts w:ascii="GHEA Grapalat" w:hAnsi="GHEA Grapalat"/>
        </w:rPr>
        <w:t xml:space="preserve">соответствующие требованиям пунктов </w:t>
      </w:r>
      <w:r w:rsidR="00EE46E2">
        <w:rPr>
          <w:rFonts w:ascii="GHEA Grapalat" w:hAnsi="GHEA Grapalat"/>
        </w:rPr>
        <w:t>3</w:t>
      </w:r>
      <w:r w:rsidR="008937EA" w:rsidRPr="002658C9">
        <w:rPr>
          <w:rFonts w:ascii="GHEA Grapalat" w:hAnsi="GHEA Grapalat"/>
        </w:rPr>
        <w:t xml:space="preserve">.1 и </w:t>
      </w:r>
      <w:r w:rsidR="00EE46E2">
        <w:rPr>
          <w:rFonts w:ascii="GHEA Grapalat" w:hAnsi="GHEA Grapalat"/>
        </w:rPr>
        <w:t>3</w:t>
      </w:r>
      <w:r w:rsidR="008937EA" w:rsidRPr="002658C9">
        <w:rPr>
          <w:rFonts w:ascii="GHEA Grapalat" w:hAnsi="GHEA Grapalat"/>
        </w:rPr>
        <w:t xml:space="preserve">.2 настоящей </w:t>
      </w:r>
      <w:r w:rsidR="008937EA">
        <w:rPr>
          <w:rFonts w:ascii="GHEA Grapalat" w:hAnsi="GHEA Grapalat"/>
        </w:rPr>
        <w:t>и</w:t>
      </w:r>
      <w:r w:rsidR="008937EA"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7772E6"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lang w:val="hy-AM"/>
        </w:rPr>
      </w:pPr>
    </w:p>
    <w:p w:rsidR="00BE2791" w:rsidRDefault="00BE2791" w:rsidP="00B46D58">
      <w:pPr>
        <w:pStyle w:val="norm"/>
        <w:widowControl w:val="0"/>
        <w:spacing w:after="160" w:line="240" w:lineRule="auto"/>
        <w:ind w:firstLine="284"/>
        <w:jc w:val="right"/>
        <w:rPr>
          <w:rFonts w:ascii="GHEA Grapalat" w:hAnsi="GHEA Grapalat"/>
          <w:b/>
          <w:sz w:val="24"/>
          <w:szCs w:val="24"/>
          <w:lang w:val="hy-AM"/>
        </w:rPr>
      </w:pPr>
    </w:p>
    <w:p w:rsidR="00BE2791" w:rsidRDefault="00BE2791" w:rsidP="00B46D58">
      <w:pPr>
        <w:pStyle w:val="norm"/>
        <w:widowControl w:val="0"/>
        <w:spacing w:after="160" w:line="240" w:lineRule="auto"/>
        <w:ind w:firstLine="284"/>
        <w:jc w:val="right"/>
        <w:rPr>
          <w:rFonts w:ascii="GHEA Grapalat" w:hAnsi="GHEA Grapalat"/>
          <w:b/>
          <w:sz w:val="24"/>
          <w:szCs w:val="24"/>
          <w:lang w:val="hy-AM"/>
        </w:rPr>
      </w:pPr>
    </w:p>
    <w:p w:rsidR="00BE2791" w:rsidRDefault="00BE2791" w:rsidP="00B46D58">
      <w:pPr>
        <w:pStyle w:val="norm"/>
        <w:widowControl w:val="0"/>
        <w:spacing w:after="160" w:line="240" w:lineRule="auto"/>
        <w:ind w:firstLine="284"/>
        <w:jc w:val="right"/>
        <w:rPr>
          <w:rFonts w:ascii="GHEA Grapalat" w:hAnsi="GHEA Grapalat"/>
          <w:b/>
          <w:sz w:val="24"/>
          <w:szCs w:val="24"/>
          <w:lang w:val="hy-AM"/>
        </w:rPr>
      </w:pPr>
    </w:p>
    <w:p w:rsidR="00BE2791" w:rsidRDefault="00BE2791" w:rsidP="00B46D58">
      <w:pPr>
        <w:pStyle w:val="norm"/>
        <w:widowControl w:val="0"/>
        <w:spacing w:after="160" w:line="240" w:lineRule="auto"/>
        <w:ind w:firstLine="284"/>
        <w:jc w:val="right"/>
        <w:rPr>
          <w:rFonts w:ascii="GHEA Grapalat" w:hAnsi="GHEA Grapalat"/>
          <w:b/>
          <w:sz w:val="24"/>
          <w:szCs w:val="24"/>
          <w:lang w:val="hy-AM"/>
        </w:rPr>
      </w:pPr>
    </w:p>
    <w:p w:rsidR="00BE2791" w:rsidRDefault="00BE2791" w:rsidP="00B46D58">
      <w:pPr>
        <w:pStyle w:val="norm"/>
        <w:widowControl w:val="0"/>
        <w:spacing w:after="160" w:line="240" w:lineRule="auto"/>
        <w:ind w:firstLine="284"/>
        <w:jc w:val="right"/>
        <w:rPr>
          <w:rFonts w:ascii="GHEA Grapalat" w:hAnsi="GHEA Grapalat"/>
          <w:b/>
          <w:sz w:val="24"/>
          <w:szCs w:val="24"/>
          <w:lang w:val="hy-AM"/>
        </w:rPr>
      </w:pPr>
    </w:p>
    <w:p w:rsidR="00BE2791" w:rsidRDefault="00BE2791" w:rsidP="00B46D58">
      <w:pPr>
        <w:pStyle w:val="norm"/>
        <w:widowControl w:val="0"/>
        <w:spacing w:after="160" w:line="240" w:lineRule="auto"/>
        <w:ind w:firstLine="284"/>
        <w:jc w:val="right"/>
        <w:rPr>
          <w:rFonts w:ascii="GHEA Grapalat" w:hAnsi="GHEA Grapalat"/>
          <w:b/>
          <w:sz w:val="24"/>
          <w:szCs w:val="24"/>
          <w:lang w:val="hy-AM"/>
        </w:rPr>
      </w:pPr>
    </w:p>
    <w:p w:rsidR="00BE2791" w:rsidRDefault="00BE2791" w:rsidP="00B46D58">
      <w:pPr>
        <w:pStyle w:val="norm"/>
        <w:widowControl w:val="0"/>
        <w:spacing w:after="160" w:line="240" w:lineRule="auto"/>
        <w:ind w:firstLine="284"/>
        <w:jc w:val="right"/>
        <w:rPr>
          <w:rFonts w:ascii="GHEA Grapalat" w:hAnsi="GHEA Grapalat"/>
          <w:b/>
          <w:sz w:val="24"/>
          <w:szCs w:val="24"/>
          <w:lang w:val="hy-AM"/>
        </w:rPr>
      </w:pPr>
    </w:p>
    <w:p w:rsidR="00BE2791" w:rsidRPr="00BE2791" w:rsidRDefault="00BE2791" w:rsidP="00B46D58">
      <w:pPr>
        <w:pStyle w:val="norm"/>
        <w:widowControl w:val="0"/>
        <w:spacing w:after="160" w:line="240" w:lineRule="auto"/>
        <w:ind w:firstLine="284"/>
        <w:jc w:val="right"/>
        <w:rPr>
          <w:rFonts w:ascii="GHEA Grapalat" w:hAnsi="GHEA Grapalat"/>
          <w:b/>
          <w:sz w:val="24"/>
          <w:szCs w:val="24"/>
          <w:lang w:val="hy-AM"/>
        </w:rPr>
      </w:pPr>
    </w:p>
    <w:p w:rsidR="00654E19" w:rsidRPr="007772E6" w:rsidRDefault="00654E19" w:rsidP="00B46D58">
      <w:pPr>
        <w:pStyle w:val="norm"/>
        <w:widowControl w:val="0"/>
        <w:spacing w:after="160" w:line="240" w:lineRule="auto"/>
        <w:ind w:firstLine="284"/>
        <w:jc w:val="right"/>
        <w:rPr>
          <w:rFonts w:ascii="GHEA Grapalat" w:hAnsi="GHEA Grapalat"/>
          <w:b/>
          <w:sz w:val="24"/>
          <w:szCs w:val="24"/>
        </w:rPr>
      </w:pPr>
    </w:p>
    <w:p w:rsidR="00654E19" w:rsidRPr="007772E6"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1A0C6F" w:rsidRPr="001A0C6F" w:rsidRDefault="001A0C6F" w:rsidP="001A0C6F">
      <w:pPr>
        <w:pStyle w:val="a3"/>
        <w:widowControl w:val="0"/>
        <w:spacing w:after="160"/>
        <w:ind w:firstLine="0"/>
        <w:jc w:val="center"/>
        <w:rPr>
          <w:rFonts w:ascii="GHEA Grapalat" w:hAnsi="GHEA Grapalat"/>
          <w:i w:val="0"/>
          <w:sz w:val="24"/>
          <w:szCs w:val="24"/>
          <w:u w:val="single"/>
        </w:rPr>
      </w:pPr>
      <w:r>
        <w:rPr>
          <w:rFonts w:ascii="GHEA Grapalat" w:hAnsi="GHEA Grapalat"/>
          <w:b/>
          <w:sz w:val="24"/>
          <w:szCs w:val="24"/>
          <w:lang w:val="hy-AM"/>
        </w:rPr>
        <w:t xml:space="preserve">                                                                                 </w:t>
      </w:r>
      <w:r w:rsidR="00B2572B" w:rsidRPr="00BF4E90">
        <w:rPr>
          <w:rFonts w:ascii="GHEA Grapalat" w:hAnsi="GHEA Grapalat"/>
          <w:b/>
          <w:sz w:val="24"/>
          <w:szCs w:val="24"/>
        </w:rPr>
        <w:t xml:space="preserve">к Приглашению на </w:t>
      </w:r>
      <w:r>
        <w:rPr>
          <w:rFonts w:ascii="GHEA Grapalat" w:hAnsi="GHEA Grapalat"/>
          <w:b/>
          <w:sz w:val="24"/>
          <w:szCs w:val="24"/>
          <w:lang w:val="hy-AM"/>
        </w:rPr>
        <w:t>запрос катировок</w:t>
      </w:r>
      <w:r w:rsidR="00123294" w:rsidRPr="00BF4E90">
        <w:rPr>
          <w:rFonts w:ascii="GHEA Grapalat" w:hAnsi="GHEA Grapalat" w:cs="Arial"/>
          <w:b/>
          <w:sz w:val="24"/>
          <w:szCs w:val="24"/>
        </w:rPr>
        <w:br/>
      </w:r>
      <w:r>
        <w:rPr>
          <w:rFonts w:ascii="GHEA Grapalat" w:hAnsi="GHEA Grapalat"/>
          <w:b/>
          <w:sz w:val="24"/>
          <w:szCs w:val="24"/>
          <w:lang w:val="hy-AM"/>
        </w:rPr>
        <w:t xml:space="preserve">                                                                                       </w:t>
      </w:r>
      <w:r w:rsidR="00B2572B" w:rsidRPr="00374F4A">
        <w:rPr>
          <w:rFonts w:ascii="GHEA Grapalat" w:hAnsi="GHEA Grapalat"/>
          <w:b/>
          <w:sz w:val="24"/>
          <w:szCs w:val="24"/>
        </w:rPr>
        <w:t xml:space="preserve">под кодом </w:t>
      </w:r>
      <w:r w:rsidR="00864414">
        <w:rPr>
          <w:rFonts w:ascii="GHEA Grapalat" w:hAnsi="GHEA Grapalat"/>
          <w:i w:val="0"/>
          <w:sz w:val="24"/>
          <w:szCs w:val="24"/>
          <w:lang w:val="en-US"/>
        </w:rPr>
        <w:t>Թ</w:t>
      </w:r>
      <w:r w:rsidR="00864414" w:rsidRPr="00F66357">
        <w:rPr>
          <w:rFonts w:ascii="GHEA Grapalat" w:hAnsi="GHEA Grapalat"/>
          <w:i w:val="0"/>
          <w:sz w:val="24"/>
          <w:szCs w:val="24"/>
        </w:rPr>
        <w:t>16</w:t>
      </w:r>
      <w:r w:rsidR="00864414">
        <w:rPr>
          <w:rFonts w:ascii="GHEA Grapalat" w:hAnsi="GHEA Grapalat"/>
          <w:i w:val="0"/>
          <w:sz w:val="24"/>
          <w:szCs w:val="24"/>
          <w:lang w:val="en-US"/>
        </w:rPr>
        <w:t>ՊՈԼ</w:t>
      </w:r>
      <w:r w:rsidR="00864414" w:rsidRPr="00F66357">
        <w:rPr>
          <w:rFonts w:ascii="GHEA Grapalat" w:hAnsi="GHEA Grapalat"/>
          <w:i w:val="0"/>
          <w:sz w:val="24"/>
          <w:szCs w:val="24"/>
        </w:rPr>
        <w:t>-</w:t>
      </w:r>
      <w:r w:rsidR="00864414">
        <w:rPr>
          <w:rFonts w:ascii="GHEA Grapalat" w:hAnsi="GHEA Grapalat"/>
          <w:i w:val="0"/>
          <w:sz w:val="24"/>
          <w:szCs w:val="24"/>
          <w:lang w:val="en-US"/>
        </w:rPr>
        <w:t>ԳՀԱՊՁԲ</w:t>
      </w:r>
      <w:r w:rsidR="00864414" w:rsidRPr="00F66357">
        <w:rPr>
          <w:rFonts w:ascii="GHEA Grapalat" w:hAnsi="GHEA Grapalat"/>
          <w:i w:val="0"/>
          <w:sz w:val="24"/>
          <w:szCs w:val="24"/>
        </w:rPr>
        <w:t>-20/05</w:t>
      </w:r>
    </w:p>
    <w:p w:rsidR="00B2572B" w:rsidRPr="00374F4A" w:rsidRDefault="006132ED" w:rsidP="00B46D58">
      <w:pPr>
        <w:pStyle w:val="31"/>
        <w:widowControl w:val="0"/>
        <w:spacing w:after="160" w:line="240" w:lineRule="auto"/>
        <w:jc w:val="right"/>
        <w:rPr>
          <w:rFonts w:ascii="GHEA Grapalat" w:hAnsi="GHEA Grapalat" w:cs="Arial"/>
          <w:b/>
          <w:sz w:val="24"/>
          <w:szCs w:val="24"/>
        </w:rPr>
      </w:pPr>
      <w:r>
        <w:rPr>
          <w:rFonts w:ascii="GHEA Grapalat" w:hAnsi="GHEA Grapalat"/>
          <w:sz w:val="24"/>
          <w:szCs w:val="24"/>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BE2791" w:rsidRDefault="00B2572B" w:rsidP="00B46D58">
      <w:pPr>
        <w:pStyle w:val="6"/>
        <w:keepNext w:val="0"/>
        <w:widowControl w:val="0"/>
        <w:spacing w:after="160"/>
        <w:jc w:val="center"/>
        <w:rPr>
          <w:rFonts w:ascii="GHEA Grapalat" w:hAnsi="GHEA Grapalat" w:cs="Arial"/>
          <w:color w:val="auto"/>
          <w:sz w:val="24"/>
          <w:szCs w:val="24"/>
          <w:lang w:val="hy-AM"/>
        </w:rPr>
      </w:pPr>
      <w:r w:rsidRPr="00374F4A">
        <w:rPr>
          <w:rFonts w:ascii="GHEA Grapalat" w:hAnsi="GHEA Grapalat"/>
          <w:color w:val="auto"/>
          <w:sz w:val="24"/>
          <w:szCs w:val="24"/>
        </w:rPr>
        <w:t xml:space="preserve">на участие в </w:t>
      </w:r>
      <w:r w:rsidR="00BE2791">
        <w:rPr>
          <w:rFonts w:ascii="GHEA Grapalat" w:hAnsi="GHEA Grapalat"/>
          <w:color w:val="auto"/>
          <w:sz w:val="24"/>
          <w:szCs w:val="24"/>
          <w:lang w:val="hy-AM"/>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1A0C6F" w:rsidRPr="00382889" w:rsidRDefault="00374F4A" w:rsidP="001A0C6F">
      <w:pPr>
        <w:pStyle w:val="a3"/>
        <w:widowControl w:val="0"/>
        <w:spacing w:after="160"/>
        <w:ind w:firstLine="0"/>
        <w:jc w:val="center"/>
        <w:rPr>
          <w:rFonts w:ascii="GHEA Grapalat" w:hAnsi="GHEA Grapalat"/>
          <w:i w:val="0"/>
          <w:sz w:val="24"/>
          <w:szCs w:val="24"/>
          <w:u w:val="single"/>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864414">
        <w:rPr>
          <w:rFonts w:ascii="GHEA Grapalat" w:hAnsi="GHEA Grapalat"/>
          <w:i w:val="0"/>
          <w:sz w:val="24"/>
          <w:szCs w:val="24"/>
          <w:lang w:val="en-US"/>
        </w:rPr>
        <w:t>Թ</w:t>
      </w:r>
      <w:r w:rsidR="00864414" w:rsidRPr="00F66357">
        <w:rPr>
          <w:rFonts w:ascii="GHEA Grapalat" w:hAnsi="GHEA Grapalat"/>
          <w:i w:val="0"/>
          <w:sz w:val="24"/>
          <w:szCs w:val="24"/>
        </w:rPr>
        <w:t>16</w:t>
      </w:r>
      <w:r w:rsidR="00864414">
        <w:rPr>
          <w:rFonts w:ascii="GHEA Grapalat" w:hAnsi="GHEA Grapalat"/>
          <w:i w:val="0"/>
          <w:sz w:val="24"/>
          <w:szCs w:val="24"/>
          <w:lang w:val="en-US"/>
        </w:rPr>
        <w:t>ՊՈԼ</w:t>
      </w:r>
      <w:r w:rsidR="00864414" w:rsidRPr="00F66357">
        <w:rPr>
          <w:rFonts w:ascii="GHEA Grapalat" w:hAnsi="GHEA Grapalat"/>
          <w:i w:val="0"/>
          <w:sz w:val="24"/>
          <w:szCs w:val="24"/>
        </w:rPr>
        <w:t>-</w:t>
      </w:r>
      <w:r w:rsidR="00864414">
        <w:rPr>
          <w:rFonts w:ascii="GHEA Grapalat" w:hAnsi="GHEA Grapalat"/>
          <w:i w:val="0"/>
          <w:sz w:val="24"/>
          <w:szCs w:val="24"/>
          <w:lang w:val="en-US"/>
        </w:rPr>
        <w:t>ԳՀԱՊՁԲ</w:t>
      </w:r>
      <w:r w:rsidR="00864414" w:rsidRPr="00F66357">
        <w:rPr>
          <w:rFonts w:ascii="GHEA Grapalat" w:hAnsi="GHEA Grapalat"/>
          <w:i w:val="0"/>
          <w:sz w:val="24"/>
          <w:szCs w:val="24"/>
        </w:rPr>
        <w:t>-20/05</w:t>
      </w:r>
    </w:p>
    <w:p w:rsidR="00374F4A" w:rsidRPr="00BD0FD1" w:rsidRDefault="00374F4A" w:rsidP="00B46D58">
      <w:pPr>
        <w:jc w:val="both"/>
        <w:rPr>
          <w:rFonts w:ascii="GHEA Grapalat" w:hAnsi="GHEA Grapalat" w:cs="Sylfaen"/>
        </w:rPr>
      </w:pP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1A0C6F" w:rsidRPr="001A0C6F" w:rsidRDefault="006B3E56" w:rsidP="001A0C6F">
      <w:pPr>
        <w:pStyle w:val="a3"/>
        <w:widowControl w:val="0"/>
        <w:spacing w:after="160"/>
        <w:ind w:firstLine="0"/>
        <w:jc w:val="center"/>
        <w:rPr>
          <w:rFonts w:ascii="GHEA Grapalat" w:hAnsi="GHEA Grapalat"/>
          <w:i w:val="0"/>
          <w:sz w:val="24"/>
          <w:szCs w:val="24"/>
          <w:u w:val="single"/>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r w:rsidR="001A0C6F" w:rsidRPr="001A0C6F">
        <w:rPr>
          <w:rFonts w:ascii="GHEA Grapalat" w:hAnsi="GHEA Grapalat"/>
          <w:i w:val="0"/>
          <w:sz w:val="24"/>
          <w:szCs w:val="24"/>
        </w:rPr>
        <w:t xml:space="preserve"> </w:t>
      </w:r>
      <w:r w:rsidR="00864414">
        <w:rPr>
          <w:rFonts w:ascii="GHEA Grapalat" w:hAnsi="GHEA Grapalat"/>
          <w:i w:val="0"/>
          <w:sz w:val="24"/>
          <w:szCs w:val="24"/>
          <w:lang w:val="en-US"/>
        </w:rPr>
        <w:t>Թ</w:t>
      </w:r>
      <w:r w:rsidR="00864414" w:rsidRPr="00864414">
        <w:rPr>
          <w:rFonts w:ascii="GHEA Grapalat" w:hAnsi="GHEA Grapalat"/>
          <w:i w:val="0"/>
          <w:sz w:val="24"/>
          <w:szCs w:val="24"/>
        </w:rPr>
        <w:t>16</w:t>
      </w:r>
      <w:r w:rsidR="00864414">
        <w:rPr>
          <w:rFonts w:ascii="GHEA Grapalat" w:hAnsi="GHEA Grapalat"/>
          <w:i w:val="0"/>
          <w:sz w:val="24"/>
          <w:szCs w:val="24"/>
          <w:lang w:val="en-US"/>
        </w:rPr>
        <w:t>ՊՈԼ</w:t>
      </w:r>
      <w:r w:rsidR="00864414" w:rsidRPr="00864414">
        <w:rPr>
          <w:rFonts w:ascii="GHEA Grapalat" w:hAnsi="GHEA Grapalat"/>
          <w:i w:val="0"/>
          <w:sz w:val="24"/>
          <w:szCs w:val="24"/>
        </w:rPr>
        <w:t>-</w:t>
      </w:r>
      <w:r w:rsidR="00864414">
        <w:rPr>
          <w:rFonts w:ascii="GHEA Grapalat" w:hAnsi="GHEA Grapalat"/>
          <w:i w:val="0"/>
          <w:sz w:val="24"/>
          <w:szCs w:val="24"/>
          <w:lang w:val="en-US"/>
        </w:rPr>
        <w:t>ԳՀԱՊՁԲ</w:t>
      </w:r>
      <w:r w:rsidR="00864414" w:rsidRPr="00864414">
        <w:rPr>
          <w:rFonts w:ascii="GHEA Grapalat" w:hAnsi="GHEA Grapalat"/>
          <w:i w:val="0"/>
          <w:sz w:val="24"/>
          <w:szCs w:val="24"/>
        </w:rPr>
        <w:t>-20/05</w:t>
      </w:r>
    </w:p>
    <w:p w:rsidR="006B3E56" w:rsidRDefault="006B3E56" w:rsidP="00B46D58">
      <w:pPr>
        <w:widowControl w:val="0"/>
        <w:jc w:val="both"/>
        <w:rPr>
          <w:rFonts w:ascii="GHEA Grapalat" w:hAnsi="GHEA Grapalat"/>
        </w:rPr>
      </w:pP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1A0C6F">
      <w:pPr>
        <w:pStyle w:val="a3"/>
        <w:widowControl w:val="0"/>
        <w:spacing w:after="160"/>
        <w:ind w:firstLine="0"/>
        <w:jc w:val="center"/>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B225D5" w:rsidRPr="00D3436F">
        <w:rPr>
          <w:rFonts w:ascii="GHEA Grapalat" w:hAnsi="GHEA Grapalat"/>
        </w:rPr>
        <w:t>открытый конкурс</w:t>
      </w:r>
      <w:r>
        <w:rPr>
          <w:rFonts w:ascii="GHEA Grapalat" w:hAnsi="GHEA Grapalat"/>
        </w:rPr>
        <w:t xml:space="preserve"> под кодом </w:t>
      </w:r>
      <w:r w:rsidR="001A0C6F">
        <w:rPr>
          <w:rFonts w:ascii="GHEA Grapalat" w:hAnsi="GHEA Grapalat"/>
          <w:lang w:val="hy-AM"/>
        </w:rPr>
        <w:t xml:space="preserve">                        </w:t>
      </w:r>
      <w:proofErr w:type="gramStart"/>
      <w:r>
        <w:rPr>
          <w:rFonts w:ascii="GHEA Grapalat" w:hAnsi="GHEA Grapalat"/>
        </w:rPr>
        <w:t>*,</w:t>
      </w:r>
      <w:r w:rsidR="00A90FCD">
        <w:rPr>
          <w:rFonts w:ascii="GHEA Grapalat" w:hAnsi="GHEA Grapalat"/>
        </w:rPr>
        <w:t>и</w:t>
      </w:r>
      <w:proofErr w:type="gramEnd"/>
      <w:r w:rsidR="00A90FCD">
        <w:rPr>
          <w:rFonts w:ascii="GHEA Grapalat" w:hAnsi="GHEA Grapalat"/>
        </w:rPr>
        <w:t xml:space="preserve">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Pr="001A0C6F" w:rsidRDefault="006B3E56" w:rsidP="001A0C6F">
      <w:pPr>
        <w:pStyle w:val="a3"/>
        <w:widowControl w:val="0"/>
        <w:spacing w:after="160"/>
        <w:ind w:firstLine="0"/>
        <w:jc w:val="center"/>
        <w:rPr>
          <w:rFonts w:ascii="GHEA Grapalat" w:hAnsi="GHEA Grapalat"/>
          <w:i w:val="0"/>
          <w:sz w:val="24"/>
          <w:szCs w:val="24"/>
          <w:u w:val="single"/>
          <w:lang w:val="hy-AM"/>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864414">
        <w:rPr>
          <w:rFonts w:ascii="GHEA Grapalat" w:hAnsi="GHEA Grapalat"/>
          <w:i w:val="0"/>
          <w:sz w:val="24"/>
          <w:szCs w:val="24"/>
          <w:lang w:val="en-US"/>
        </w:rPr>
        <w:t>Թ</w:t>
      </w:r>
      <w:r w:rsidR="00864414" w:rsidRPr="00864414">
        <w:rPr>
          <w:rFonts w:ascii="GHEA Grapalat" w:hAnsi="GHEA Grapalat"/>
          <w:i w:val="0"/>
          <w:sz w:val="24"/>
          <w:szCs w:val="24"/>
        </w:rPr>
        <w:t>16</w:t>
      </w:r>
      <w:r w:rsidR="00864414">
        <w:rPr>
          <w:rFonts w:ascii="GHEA Grapalat" w:hAnsi="GHEA Grapalat"/>
          <w:i w:val="0"/>
          <w:sz w:val="24"/>
          <w:szCs w:val="24"/>
          <w:lang w:val="en-US"/>
        </w:rPr>
        <w:t>ՊՈԼ</w:t>
      </w:r>
      <w:r w:rsidR="00864414" w:rsidRPr="00864414">
        <w:rPr>
          <w:rFonts w:ascii="GHEA Grapalat" w:hAnsi="GHEA Grapalat"/>
          <w:i w:val="0"/>
          <w:sz w:val="24"/>
          <w:szCs w:val="24"/>
        </w:rPr>
        <w:t>-</w:t>
      </w:r>
      <w:r w:rsidR="00864414">
        <w:rPr>
          <w:rFonts w:ascii="GHEA Grapalat" w:hAnsi="GHEA Grapalat"/>
          <w:i w:val="0"/>
          <w:sz w:val="24"/>
          <w:szCs w:val="24"/>
          <w:lang w:val="en-US"/>
        </w:rPr>
        <w:t>ԳՀԱՊՁԲ</w:t>
      </w:r>
      <w:r w:rsidR="00864414" w:rsidRPr="00864414">
        <w:rPr>
          <w:rFonts w:ascii="GHEA Grapalat" w:hAnsi="GHEA Grapalat"/>
          <w:i w:val="0"/>
          <w:sz w:val="24"/>
          <w:szCs w:val="24"/>
        </w:rPr>
        <w:t>-20/05</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13"/>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proofErr w:type="gramStart"/>
      <w:r>
        <w:rPr>
          <w:rFonts w:ascii="GHEA Grapalat" w:hAnsi="GHEA Grapalat"/>
        </w:rPr>
        <w:t xml:space="preserve">Прилагается  </w:t>
      </w:r>
      <w:r w:rsidR="00F855BB">
        <w:rPr>
          <w:rFonts w:ascii="GHEA Grapalat" w:hAnsi="GHEA Grapalat"/>
        </w:rPr>
        <w:t>полное</w:t>
      </w:r>
      <w:proofErr w:type="gramEnd"/>
      <w:r w:rsidR="00F855BB">
        <w:rPr>
          <w:rFonts w:ascii="GHEA Grapalat" w:hAnsi="GHEA Grapalat"/>
        </w:rPr>
        <w:t xml:space="preserve">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5943D1" w:rsidP="005943D1">
      <w:pPr>
        <w:pStyle w:val="3"/>
        <w:keepNext w:val="0"/>
        <w:widowControl w:val="0"/>
        <w:spacing w:after="160" w:line="240" w:lineRule="auto"/>
        <w:ind w:firstLine="567"/>
        <w:rPr>
          <w:rFonts w:ascii="GHEA Grapalat" w:hAnsi="GHEA Grapalat" w:cs="Arial"/>
          <w:b/>
          <w:i w:val="0"/>
          <w:sz w:val="24"/>
          <w:szCs w:val="24"/>
        </w:rPr>
      </w:pPr>
      <w:r>
        <w:rPr>
          <w:rFonts w:ascii="GHEA Grapalat" w:hAnsi="GHEA Grapalat"/>
          <w:b/>
          <w:i w:val="0"/>
          <w:sz w:val="24"/>
          <w:szCs w:val="24"/>
          <w:lang w:val="hy-AM"/>
        </w:rPr>
        <w:t xml:space="preserve">                                                                                               </w:t>
      </w:r>
      <w:r w:rsidR="00D043C1" w:rsidRPr="009044F1">
        <w:rPr>
          <w:rFonts w:ascii="GHEA Grapalat" w:hAnsi="GHEA Grapalat"/>
          <w:b/>
          <w:i w:val="0"/>
          <w:sz w:val="24"/>
          <w:szCs w:val="24"/>
        </w:rPr>
        <w:t xml:space="preserve">Приложение № </w:t>
      </w:r>
      <w:r w:rsidR="00D043C1">
        <w:rPr>
          <w:rFonts w:ascii="GHEA Grapalat" w:hAnsi="GHEA Grapalat"/>
          <w:b/>
          <w:i w:val="0"/>
          <w:sz w:val="24"/>
          <w:szCs w:val="24"/>
        </w:rPr>
        <w:t>1</w:t>
      </w:r>
      <w:r w:rsidR="00D043C1" w:rsidRPr="009044F1">
        <w:rPr>
          <w:rFonts w:ascii="GHEA Grapalat" w:hAnsi="GHEA Grapalat"/>
          <w:b/>
          <w:i w:val="0"/>
          <w:sz w:val="24"/>
          <w:szCs w:val="24"/>
        </w:rPr>
        <w:t>,1</w:t>
      </w:r>
    </w:p>
    <w:p w:rsidR="001A0C6F" w:rsidRPr="005943D1" w:rsidRDefault="001A0C6F" w:rsidP="001A0C6F">
      <w:pPr>
        <w:pStyle w:val="a3"/>
        <w:widowControl w:val="0"/>
        <w:spacing w:after="160"/>
        <w:ind w:firstLine="0"/>
        <w:jc w:val="center"/>
        <w:rPr>
          <w:rFonts w:ascii="GHEA Grapalat" w:hAnsi="GHEA Grapalat"/>
          <w:sz w:val="24"/>
          <w:szCs w:val="24"/>
          <w:u w:val="single"/>
        </w:rPr>
      </w:pPr>
      <w:r>
        <w:rPr>
          <w:rFonts w:ascii="GHEA Grapalat" w:hAnsi="GHEA Grapalat"/>
          <w:b/>
          <w:sz w:val="24"/>
          <w:szCs w:val="24"/>
          <w:lang w:val="hy-AM"/>
        </w:rPr>
        <w:t xml:space="preserve">                                                                           </w:t>
      </w:r>
      <w:r w:rsidR="00D043C1" w:rsidRPr="001439BD">
        <w:rPr>
          <w:rFonts w:ascii="GHEA Grapalat" w:hAnsi="GHEA Grapalat"/>
          <w:b/>
          <w:sz w:val="24"/>
          <w:szCs w:val="24"/>
        </w:rPr>
        <w:t xml:space="preserve">к Приглашению на </w:t>
      </w:r>
      <w:r w:rsidR="005943D1">
        <w:rPr>
          <w:rFonts w:ascii="GHEA Grapalat" w:hAnsi="GHEA Grapalat"/>
          <w:b/>
          <w:sz w:val="24"/>
          <w:szCs w:val="24"/>
          <w:lang w:val="hy-AM"/>
        </w:rPr>
        <w:t>запрос катировок</w:t>
      </w:r>
      <w:r w:rsidR="00D043C1" w:rsidRPr="00AA7117">
        <w:rPr>
          <w:rFonts w:ascii="GHEA Grapalat" w:hAnsi="GHEA Grapalat" w:cs="Arial"/>
          <w:b/>
          <w:sz w:val="24"/>
          <w:szCs w:val="24"/>
        </w:rPr>
        <w:br/>
      </w:r>
      <w:r w:rsidRPr="005943D1">
        <w:rPr>
          <w:rFonts w:ascii="GHEA Grapalat" w:hAnsi="GHEA Grapalat"/>
          <w:b/>
          <w:sz w:val="24"/>
          <w:szCs w:val="24"/>
          <w:lang w:val="hy-AM"/>
        </w:rPr>
        <w:t xml:space="preserve">                                                                         </w:t>
      </w:r>
      <w:r w:rsidR="00D043C1" w:rsidRPr="005943D1">
        <w:rPr>
          <w:rFonts w:ascii="GHEA Grapalat" w:hAnsi="GHEA Grapalat"/>
          <w:b/>
          <w:sz w:val="24"/>
          <w:szCs w:val="24"/>
        </w:rPr>
        <w:t xml:space="preserve">под кодом </w:t>
      </w:r>
      <w:r w:rsidR="00864414">
        <w:rPr>
          <w:rFonts w:ascii="GHEA Grapalat" w:hAnsi="GHEA Grapalat"/>
          <w:sz w:val="24"/>
          <w:szCs w:val="24"/>
          <w:lang w:val="en-US"/>
        </w:rPr>
        <w:t>Թ</w:t>
      </w:r>
      <w:r w:rsidR="00864414" w:rsidRPr="00F66357">
        <w:rPr>
          <w:rFonts w:ascii="GHEA Grapalat" w:hAnsi="GHEA Grapalat"/>
          <w:sz w:val="24"/>
          <w:szCs w:val="24"/>
        </w:rPr>
        <w:t>16</w:t>
      </w:r>
      <w:r w:rsidR="00864414">
        <w:rPr>
          <w:rFonts w:ascii="GHEA Grapalat" w:hAnsi="GHEA Grapalat"/>
          <w:sz w:val="24"/>
          <w:szCs w:val="24"/>
          <w:lang w:val="en-US"/>
        </w:rPr>
        <w:t>ՊՈԼ</w:t>
      </w:r>
      <w:r w:rsidR="00864414" w:rsidRPr="00F66357">
        <w:rPr>
          <w:rFonts w:ascii="GHEA Grapalat" w:hAnsi="GHEA Grapalat"/>
          <w:sz w:val="24"/>
          <w:szCs w:val="24"/>
        </w:rPr>
        <w:t>-</w:t>
      </w:r>
      <w:r w:rsidR="00864414">
        <w:rPr>
          <w:rFonts w:ascii="GHEA Grapalat" w:hAnsi="GHEA Grapalat"/>
          <w:sz w:val="24"/>
          <w:szCs w:val="24"/>
          <w:lang w:val="en-US"/>
        </w:rPr>
        <w:t>ԳՀԱՊՁԲ</w:t>
      </w:r>
      <w:r w:rsidR="00864414" w:rsidRPr="00F66357">
        <w:rPr>
          <w:rFonts w:ascii="GHEA Grapalat" w:hAnsi="GHEA Grapalat"/>
          <w:sz w:val="24"/>
          <w:szCs w:val="24"/>
        </w:rPr>
        <w:t>-20/05</w:t>
      </w:r>
    </w:p>
    <w:p w:rsidR="00D043C1" w:rsidRPr="009044F1" w:rsidRDefault="00D043C1" w:rsidP="00D043C1">
      <w:pPr>
        <w:pStyle w:val="31"/>
        <w:widowControl w:val="0"/>
        <w:spacing w:after="160" w:line="240" w:lineRule="auto"/>
        <w:jc w:val="right"/>
        <w:rPr>
          <w:rFonts w:ascii="GHEA Grapalat" w:hAnsi="GHEA Grapalat" w:cs="Arial"/>
          <w:b/>
          <w:sz w:val="24"/>
          <w:szCs w:val="24"/>
        </w:rPr>
      </w:pP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5943D1" w:rsidRPr="005943D1" w:rsidRDefault="00D043C1" w:rsidP="005943D1">
      <w:pPr>
        <w:pStyle w:val="a3"/>
        <w:widowControl w:val="0"/>
        <w:spacing w:after="160"/>
        <w:ind w:firstLine="0"/>
        <w:jc w:val="center"/>
        <w:rPr>
          <w:rFonts w:ascii="GHEA Grapalat" w:hAnsi="GHEA Grapalat"/>
          <w:sz w:val="24"/>
          <w:szCs w:val="24"/>
          <w:u w:val="single"/>
        </w:rPr>
      </w:pPr>
      <w:r w:rsidRPr="009044F1">
        <w:rPr>
          <w:rFonts w:ascii="GHEA Grapalat" w:hAnsi="GHEA Grapalat"/>
        </w:rPr>
        <w:t xml:space="preserve">рамках открытого конкурса под кодом </w:t>
      </w:r>
      <w:r w:rsidR="00864414">
        <w:rPr>
          <w:rFonts w:ascii="GHEA Grapalat" w:hAnsi="GHEA Grapalat"/>
          <w:sz w:val="24"/>
          <w:szCs w:val="24"/>
          <w:lang w:val="en-US"/>
        </w:rPr>
        <w:t>Թ</w:t>
      </w:r>
      <w:r w:rsidR="00864414" w:rsidRPr="00864414">
        <w:rPr>
          <w:rFonts w:ascii="GHEA Grapalat" w:hAnsi="GHEA Grapalat"/>
          <w:sz w:val="24"/>
          <w:szCs w:val="24"/>
        </w:rPr>
        <w:t>16</w:t>
      </w:r>
      <w:r w:rsidR="00864414">
        <w:rPr>
          <w:rFonts w:ascii="GHEA Grapalat" w:hAnsi="GHEA Grapalat"/>
          <w:sz w:val="24"/>
          <w:szCs w:val="24"/>
          <w:lang w:val="en-US"/>
        </w:rPr>
        <w:t>ՊՈԼ</w:t>
      </w:r>
      <w:r w:rsidR="00864414" w:rsidRPr="00864414">
        <w:rPr>
          <w:rFonts w:ascii="GHEA Grapalat" w:hAnsi="GHEA Grapalat"/>
          <w:sz w:val="24"/>
          <w:szCs w:val="24"/>
        </w:rPr>
        <w:t>-</w:t>
      </w:r>
      <w:r w:rsidR="00864414">
        <w:rPr>
          <w:rFonts w:ascii="GHEA Grapalat" w:hAnsi="GHEA Grapalat"/>
          <w:sz w:val="24"/>
          <w:szCs w:val="24"/>
          <w:lang w:val="en-US"/>
        </w:rPr>
        <w:t>ԳՀԱՊՁԲ</w:t>
      </w:r>
      <w:r w:rsidR="00864414" w:rsidRPr="00864414">
        <w:rPr>
          <w:rFonts w:ascii="GHEA Grapalat" w:hAnsi="GHEA Grapalat"/>
          <w:sz w:val="24"/>
          <w:szCs w:val="24"/>
        </w:rPr>
        <w:t>-20/05</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D043C1" w:rsidP="00FF3F2A">
            <w:pPr>
              <w:widowControl w:val="0"/>
              <w:jc w:val="center"/>
              <w:rPr>
                <w:rFonts w:ascii="GHEA Grapalat" w:hAnsi="GHEA Grapalat"/>
                <w:b/>
                <w:bCs/>
                <w:sz w:val="20"/>
                <w:szCs w:val="20"/>
                <w:lang w:val="hy-AM"/>
              </w:rPr>
            </w:pP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5943D1" w:rsidRPr="005943D1" w:rsidRDefault="00B2572B" w:rsidP="005943D1">
      <w:pPr>
        <w:pStyle w:val="a3"/>
        <w:widowControl w:val="0"/>
        <w:spacing w:after="160"/>
        <w:ind w:left="6000" w:firstLine="0"/>
        <w:jc w:val="center"/>
        <w:rPr>
          <w:rFonts w:ascii="GHEA Grapalat" w:hAnsi="GHEA Grapalat"/>
          <w:sz w:val="24"/>
          <w:szCs w:val="24"/>
          <w:u w:val="single"/>
        </w:rPr>
      </w:pPr>
      <w:r w:rsidRPr="001439BD">
        <w:rPr>
          <w:rFonts w:ascii="GHEA Grapalat" w:hAnsi="GHEA Grapalat"/>
          <w:b/>
          <w:sz w:val="24"/>
          <w:szCs w:val="24"/>
        </w:rPr>
        <w:t xml:space="preserve">к Приглашению на </w:t>
      </w:r>
      <w:r w:rsidR="005943D1">
        <w:rPr>
          <w:rFonts w:ascii="GHEA Grapalat" w:hAnsi="GHEA Grapalat"/>
          <w:b/>
          <w:sz w:val="24"/>
          <w:szCs w:val="24"/>
          <w:lang w:val="hy-AM"/>
        </w:rPr>
        <w:t xml:space="preserve">запрос котировок                                </w:t>
      </w:r>
      <w:r w:rsidRPr="009044F1">
        <w:rPr>
          <w:rFonts w:ascii="GHEA Grapalat" w:hAnsi="GHEA Grapalat"/>
          <w:b/>
          <w:sz w:val="24"/>
          <w:szCs w:val="24"/>
        </w:rPr>
        <w:t xml:space="preserve">под кодом </w:t>
      </w:r>
      <w:r w:rsidR="00864414">
        <w:rPr>
          <w:rFonts w:ascii="GHEA Grapalat" w:hAnsi="GHEA Grapalat"/>
          <w:sz w:val="24"/>
          <w:szCs w:val="24"/>
          <w:lang w:val="en-US"/>
        </w:rPr>
        <w:t>Թ</w:t>
      </w:r>
      <w:r w:rsidR="00864414" w:rsidRPr="00864414">
        <w:rPr>
          <w:rFonts w:ascii="GHEA Grapalat" w:hAnsi="GHEA Grapalat"/>
          <w:sz w:val="24"/>
          <w:szCs w:val="24"/>
        </w:rPr>
        <w:t>16</w:t>
      </w:r>
      <w:r w:rsidR="00864414">
        <w:rPr>
          <w:rFonts w:ascii="GHEA Grapalat" w:hAnsi="GHEA Grapalat"/>
          <w:sz w:val="24"/>
          <w:szCs w:val="24"/>
          <w:lang w:val="en-US"/>
        </w:rPr>
        <w:t>ՊՈԼ</w:t>
      </w:r>
      <w:r w:rsidR="00864414" w:rsidRPr="00864414">
        <w:rPr>
          <w:rFonts w:ascii="GHEA Grapalat" w:hAnsi="GHEA Grapalat"/>
          <w:sz w:val="24"/>
          <w:szCs w:val="24"/>
        </w:rPr>
        <w:t>-</w:t>
      </w:r>
      <w:r w:rsidR="00864414">
        <w:rPr>
          <w:rFonts w:ascii="GHEA Grapalat" w:hAnsi="GHEA Grapalat"/>
          <w:sz w:val="24"/>
          <w:szCs w:val="24"/>
          <w:lang w:val="en-US"/>
        </w:rPr>
        <w:t>ԳՀԱՊՁԲ</w:t>
      </w:r>
      <w:r w:rsidR="00864414" w:rsidRPr="00864414">
        <w:rPr>
          <w:rFonts w:ascii="GHEA Grapalat" w:hAnsi="GHEA Grapalat"/>
          <w:sz w:val="24"/>
          <w:szCs w:val="24"/>
        </w:rPr>
        <w:t>-20/05</w:t>
      </w:r>
    </w:p>
    <w:p w:rsidR="00B2572B" w:rsidRPr="009044F1" w:rsidRDefault="00B2572B" w:rsidP="00B46D58">
      <w:pPr>
        <w:pStyle w:val="31"/>
        <w:widowControl w:val="0"/>
        <w:spacing w:after="160" w:line="240" w:lineRule="auto"/>
        <w:jc w:val="right"/>
        <w:rPr>
          <w:rFonts w:ascii="GHEA Grapalat" w:hAnsi="GHEA Grapalat" w:cs="Arial"/>
          <w:b/>
          <w:sz w:val="24"/>
          <w:szCs w:val="24"/>
        </w:rPr>
      </w:pP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943D1" w:rsidRPr="005943D1" w:rsidRDefault="00B2572B" w:rsidP="005943D1">
      <w:pPr>
        <w:pStyle w:val="a3"/>
        <w:widowControl w:val="0"/>
        <w:spacing w:after="160"/>
        <w:ind w:firstLine="0"/>
        <w:jc w:val="center"/>
        <w:rPr>
          <w:rFonts w:ascii="GHEA Grapalat" w:hAnsi="GHEA Grapalat"/>
          <w:sz w:val="24"/>
          <w:szCs w:val="24"/>
          <w:u w:val="single"/>
        </w:rPr>
      </w:pPr>
      <w:r w:rsidRPr="005744FC">
        <w:rPr>
          <w:rFonts w:ascii="GHEA Grapalat" w:hAnsi="GHEA Grapalat"/>
          <w:spacing w:val="-6"/>
        </w:rPr>
        <w:t xml:space="preserve">Рассмотрев приглашение на открытый конкурс под кодом </w:t>
      </w:r>
      <w:r w:rsidR="00864414">
        <w:rPr>
          <w:rFonts w:ascii="GHEA Grapalat" w:hAnsi="GHEA Grapalat"/>
          <w:sz w:val="24"/>
          <w:szCs w:val="24"/>
          <w:lang w:val="en-US"/>
        </w:rPr>
        <w:t>Թ</w:t>
      </w:r>
      <w:r w:rsidR="00864414" w:rsidRPr="00864414">
        <w:rPr>
          <w:rFonts w:ascii="GHEA Grapalat" w:hAnsi="GHEA Grapalat"/>
          <w:sz w:val="24"/>
          <w:szCs w:val="24"/>
        </w:rPr>
        <w:t>16</w:t>
      </w:r>
      <w:r w:rsidR="00864414">
        <w:rPr>
          <w:rFonts w:ascii="GHEA Grapalat" w:hAnsi="GHEA Grapalat"/>
          <w:sz w:val="24"/>
          <w:szCs w:val="24"/>
          <w:lang w:val="en-US"/>
        </w:rPr>
        <w:t>ՊՈԼ</w:t>
      </w:r>
      <w:r w:rsidR="00864414" w:rsidRPr="00864414">
        <w:rPr>
          <w:rFonts w:ascii="GHEA Grapalat" w:hAnsi="GHEA Grapalat"/>
          <w:sz w:val="24"/>
          <w:szCs w:val="24"/>
        </w:rPr>
        <w:t>-</w:t>
      </w:r>
      <w:r w:rsidR="00864414">
        <w:rPr>
          <w:rFonts w:ascii="GHEA Grapalat" w:hAnsi="GHEA Grapalat"/>
          <w:sz w:val="24"/>
          <w:szCs w:val="24"/>
          <w:lang w:val="en-US"/>
        </w:rPr>
        <w:t>ԳՀԱՊՁԲ</w:t>
      </w:r>
      <w:r w:rsidR="00864414" w:rsidRPr="00864414">
        <w:rPr>
          <w:rFonts w:ascii="GHEA Grapalat" w:hAnsi="GHEA Grapalat"/>
          <w:sz w:val="24"/>
          <w:szCs w:val="24"/>
        </w:rPr>
        <w:t>-20/05</w:t>
      </w: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14"/>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4.1</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1C5F00">
        <w:rPr>
          <w:rFonts w:ascii="GHEA Grapalat" w:hAnsi="GHEA Grapalat"/>
          <w:i/>
          <w:sz w:val="22"/>
          <w:szCs w:val="22"/>
          <w:lang w:val="hy-AM"/>
        </w:rPr>
        <w:t>запрос катировок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864414">
        <w:rPr>
          <w:rFonts w:ascii="GHEA Grapalat" w:hAnsi="GHEA Grapalat"/>
          <w:lang w:val="en-US"/>
        </w:rPr>
        <w:t>Թ</w:t>
      </w:r>
      <w:r w:rsidR="00864414" w:rsidRPr="00864414">
        <w:rPr>
          <w:rFonts w:ascii="GHEA Grapalat" w:hAnsi="GHEA Grapalat"/>
        </w:rPr>
        <w:t>16</w:t>
      </w:r>
      <w:r w:rsidR="00864414">
        <w:rPr>
          <w:rFonts w:ascii="GHEA Grapalat" w:hAnsi="GHEA Grapalat"/>
          <w:lang w:val="en-US"/>
        </w:rPr>
        <w:t>ՊՈԼ</w:t>
      </w:r>
      <w:r w:rsidR="00864414" w:rsidRPr="00864414">
        <w:rPr>
          <w:rFonts w:ascii="GHEA Grapalat" w:hAnsi="GHEA Grapalat"/>
        </w:rPr>
        <w:t>-</w:t>
      </w:r>
      <w:r w:rsidR="00864414">
        <w:rPr>
          <w:rFonts w:ascii="GHEA Grapalat" w:hAnsi="GHEA Grapalat"/>
          <w:lang w:val="en-US"/>
        </w:rPr>
        <w:t>ԳՀԱՊՁԲ</w:t>
      </w:r>
      <w:r w:rsidR="00864414" w:rsidRPr="00864414">
        <w:rPr>
          <w:rFonts w:ascii="GHEA Grapalat" w:hAnsi="GHEA Grapalat"/>
        </w:rPr>
        <w:t>-20/05</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5"/>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w:t>
      </w:r>
      <w:r w:rsidRPr="00B138F3">
        <w:rPr>
          <w:rFonts w:ascii="GHEA Grapalat" w:hAnsi="GHEA Grapalat"/>
          <w:sz w:val="22"/>
          <w:szCs w:val="22"/>
        </w:rPr>
        <w:lastRenderedPageBreak/>
        <w:t xml:space="preserve">правомерность, действительность, сроки </w:t>
      </w:r>
      <w:proofErr w:type="gramStart"/>
      <w:r w:rsidRPr="00B138F3">
        <w:rPr>
          <w:rFonts w:ascii="GHEA Grapalat" w:hAnsi="GHEA Grapalat"/>
          <w:sz w:val="22"/>
          <w:szCs w:val="22"/>
        </w:rPr>
        <w:t>представления</w:t>
      </w:r>
      <w:proofErr w:type="gramEnd"/>
      <w:r w:rsidRPr="00B138F3">
        <w:rPr>
          <w:rFonts w:ascii="GHEA Grapalat" w:hAnsi="GHEA Grapalat"/>
          <w:sz w:val="22"/>
          <w:szCs w:val="22"/>
        </w:rPr>
        <w:t xml:space="preserve">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856B7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856B7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856B7C">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856B7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856B7C">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856B7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856B7C">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856B7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856B7C">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856B7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856B7C">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856B7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856B7C">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856B7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856B7C">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856B7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343657" w:rsidRDefault="00C3421C" w:rsidP="00856B7C">
            <w:pPr>
              <w:widowControl w:val="0"/>
              <w:tabs>
                <w:tab w:val="left" w:pos="855"/>
              </w:tabs>
              <w:spacing w:after="160"/>
              <w:ind w:left="360"/>
              <w:rPr>
                <w:rFonts w:ascii="GHEA Grapalat" w:hAnsi="GHEA Grapalat"/>
                <w:lang w:val="hy-AM"/>
              </w:rPr>
            </w:pPr>
            <w:r w:rsidRPr="00B138F3">
              <w:rPr>
                <w:rFonts w:ascii="GHEA Grapalat" w:hAnsi="GHEA Grapalat"/>
              </w:rPr>
              <w:t>9.</w:t>
            </w:r>
            <w:r w:rsidRPr="00B138F3">
              <w:rPr>
                <w:rFonts w:ascii="GHEA Grapalat" w:hAnsi="GHEA Grapalat"/>
              </w:rPr>
              <w:tab/>
              <w:t>Наименование, или имя, фамилия бенефициара:</w:t>
            </w:r>
            <w:r w:rsidR="00343657">
              <w:rPr>
                <w:rFonts w:ascii="GHEA Grapalat" w:hAnsi="GHEA Grapalat"/>
                <w:lang w:val="hy-AM"/>
              </w:rPr>
              <w:t xml:space="preserve"> Поликлиника 4  АОЗТ</w:t>
            </w:r>
          </w:p>
        </w:tc>
      </w:tr>
      <w:tr w:rsidR="00B138F3" w:rsidRPr="00B138F3" w:rsidTr="00856B7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856B7C">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856B7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343657" w:rsidRDefault="00C3421C" w:rsidP="00856B7C">
            <w:pPr>
              <w:widowControl w:val="0"/>
              <w:tabs>
                <w:tab w:val="left" w:pos="855"/>
              </w:tabs>
              <w:spacing w:after="160"/>
              <w:ind w:left="360"/>
              <w:rPr>
                <w:rFonts w:ascii="GHEA Grapalat" w:hAnsi="GHEA Grapalat"/>
                <w:lang w:val="hy-AM"/>
              </w:rPr>
            </w:pPr>
            <w:r w:rsidRPr="00B138F3">
              <w:rPr>
                <w:rFonts w:ascii="GHEA Grapalat" w:hAnsi="GHEA Grapalat"/>
              </w:rPr>
              <w:t>11.</w:t>
            </w:r>
            <w:r w:rsidRPr="00B138F3">
              <w:rPr>
                <w:rFonts w:ascii="GHEA Grapalat" w:hAnsi="GHEA Grapalat"/>
              </w:rPr>
              <w:tab/>
              <w:t>УНН бенефициара:</w:t>
            </w:r>
            <w:r w:rsidR="00343657">
              <w:rPr>
                <w:rFonts w:ascii="GHEA Grapalat" w:hAnsi="GHEA Grapalat"/>
                <w:lang w:val="hy-AM"/>
              </w:rPr>
              <w:t xml:space="preserve"> 01505616</w:t>
            </w:r>
          </w:p>
        </w:tc>
      </w:tr>
      <w:tr w:rsidR="00B138F3" w:rsidRPr="00B138F3" w:rsidTr="00856B7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856B7C">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856B7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343657" w:rsidRDefault="00C3421C" w:rsidP="00856B7C">
            <w:pPr>
              <w:widowControl w:val="0"/>
              <w:tabs>
                <w:tab w:val="left" w:pos="855"/>
              </w:tabs>
              <w:spacing w:after="160"/>
              <w:ind w:left="360"/>
              <w:rPr>
                <w:rFonts w:ascii="GHEA Grapalat" w:hAnsi="GHEA Grapalat"/>
                <w:lang w:val="hy-AM"/>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00343657">
              <w:rPr>
                <w:rFonts w:ascii="GHEA Grapalat" w:hAnsi="GHEA Grapalat"/>
                <w:lang w:val="hy-AM"/>
              </w:rPr>
              <w:t xml:space="preserve">  </w:t>
            </w:r>
            <w:r w:rsidR="00343657" w:rsidRPr="00350611">
              <w:rPr>
                <w:rFonts w:ascii="GHEA Grapalat" w:hAnsi="GHEA Grapalat" w:cs="Arial"/>
                <w:sz w:val="20"/>
                <w:szCs w:val="20"/>
              </w:rPr>
              <w:t>163038103889</w:t>
            </w:r>
          </w:p>
        </w:tc>
      </w:tr>
      <w:tr w:rsidR="00B138F3" w:rsidRPr="00B138F3" w:rsidTr="00856B7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856B7C">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856B7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856B7C">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856B7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856B7C">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856B7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856B7C">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856B7C">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856B7C">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856B7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856B7C">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856B7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856B7C">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856B7C">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856B7C">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856B7C">
            <w:pPr>
              <w:widowControl w:val="0"/>
              <w:spacing w:after="160"/>
              <w:rPr>
                <w:rFonts w:ascii="GHEA Grapalat" w:hAnsi="GHEA Grapalat" w:cs="Sylfaen"/>
              </w:rPr>
            </w:pPr>
          </w:p>
          <w:p w:rsidR="00C3421C" w:rsidRPr="00B138F3" w:rsidRDefault="00C3421C" w:rsidP="00856B7C">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856B7C">
            <w:pPr>
              <w:widowControl w:val="0"/>
              <w:spacing w:after="160"/>
              <w:rPr>
                <w:rFonts w:ascii="GHEA Grapalat" w:hAnsi="GHEA Grapalat" w:cs="Sylfaen"/>
              </w:rPr>
            </w:pPr>
          </w:p>
          <w:p w:rsidR="00C3421C" w:rsidRPr="00B138F3" w:rsidRDefault="00C3421C" w:rsidP="00856B7C">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856B7C">
            <w:pPr>
              <w:widowControl w:val="0"/>
              <w:spacing w:after="160"/>
              <w:rPr>
                <w:rFonts w:ascii="GHEA Grapalat" w:hAnsi="GHEA Grapalat" w:cs="Sylfaen"/>
              </w:rPr>
            </w:pPr>
          </w:p>
          <w:p w:rsidR="00C3421C" w:rsidRPr="00B138F3" w:rsidRDefault="00C3421C" w:rsidP="00856B7C">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856B7C">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856B7C">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856B7C">
            <w:pPr>
              <w:widowControl w:val="0"/>
              <w:spacing w:after="160"/>
              <w:rPr>
                <w:rFonts w:ascii="GHEA Grapalat" w:hAnsi="GHEA Grapalat" w:cs="Sylfaen"/>
              </w:rPr>
            </w:pPr>
          </w:p>
          <w:p w:rsidR="00C3421C" w:rsidRPr="00B138F3" w:rsidRDefault="00C3421C" w:rsidP="00856B7C">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856B7C">
            <w:pPr>
              <w:widowControl w:val="0"/>
              <w:spacing w:after="160"/>
              <w:jc w:val="right"/>
              <w:rPr>
                <w:rFonts w:ascii="GHEA Grapalat" w:hAnsi="GHEA Grapalat" w:cs="Tahoma"/>
              </w:rPr>
            </w:pPr>
          </w:p>
          <w:p w:rsidR="00C3421C" w:rsidRPr="00B138F3" w:rsidRDefault="00C3421C" w:rsidP="00856B7C">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856B7C">
            <w:pPr>
              <w:widowControl w:val="0"/>
              <w:spacing w:after="160"/>
              <w:rPr>
                <w:rFonts w:ascii="GHEA Grapalat" w:hAnsi="GHEA Grapalat" w:cs="Sylfaen"/>
              </w:rPr>
            </w:pPr>
          </w:p>
          <w:p w:rsidR="00C3421C" w:rsidRPr="00B138F3" w:rsidRDefault="00C3421C" w:rsidP="00856B7C">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856B7C">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856B7C">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856B7C">
            <w:pPr>
              <w:widowControl w:val="0"/>
              <w:spacing w:after="160"/>
              <w:rPr>
                <w:rFonts w:ascii="GHEA Grapalat" w:hAnsi="GHEA Grapalat"/>
              </w:rPr>
            </w:pPr>
          </w:p>
          <w:p w:rsidR="00C3421C" w:rsidRPr="00B138F3" w:rsidRDefault="00C3421C" w:rsidP="00856B7C">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856B7C">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856B7C">
            <w:pPr>
              <w:widowControl w:val="0"/>
              <w:spacing w:after="160"/>
              <w:rPr>
                <w:rFonts w:ascii="GHEA Grapalat" w:hAnsi="GHEA Grapalat" w:cs="Tahoma"/>
              </w:rPr>
            </w:pPr>
          </w:p>
          <w:p w:rsidR="00C3421C" w:rsidRPr="00B138F3" w:rsidRDefault="00C3421C" w:rsidP="00856B7C">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856B7C">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856B7C">
            <w:pPr>
              <w:widowControl w:val="0"/>
              <w:spacing w:after="160"/>
              <w:rPr>
                <w:rFonts w:ascii="GHEA Grapalat" w:hAnsi="GHEA Grapalat" w:cs="Tahoma"/>
              </w:rPr>
            </w:pPr>
          </w:p>
          <w:p w:rsidR="00C3421C" w:rsidRPr="00B138F3" w:rsidRDefault="00C3421C" w:rsidP="00856B7C">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856B7C">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856B7C">
            <w:pPr>
              <w:widowControl w:val="0"/>
              <w:spacing w:after="160"/>
              <w:rPr>
                <w:rFonts w:ascii="GHEA Grapalat" w:hAnsi="GHEA Grapalat" w:cs="Arial"/>
              </w:rPr>
            </w:pPr>
          </w:p>
        </w:tc>
      </w:tr>
      <w:tr w:rsidR="00B138F3" w:rsidRPr="00B138F3" w:rsidTr="00856B7C">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856B7C">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856B7C">
            <w:pPr>
              <w:widowControl w:val="0"/>
              <w:spacing w:after="160"/>
              <w:rPr>
                <w:rFonts w:ascii="GHEA Grapalat" w:hAnsi="GHEA Grapalat" w:cs="Sylfaen"/>
              </w:rPr>
            </w:pPr>
          </w:p>
          <w:p w:rsidR="00C3421C" w:rsidRPr="00B138F3" w:rsidRDefault="00C3421C" w:rsidP="00856B7C">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856B7C">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856B7C">
            <w:pPr>
              <w:widowControl w:val="0"/>
              <w:spacing w:after="160"/>
              <w:rPr>
                <w:rFonts w:ascii="GHEA Grapalat" w:hAnsi="GHEA Grapalat"/>
              </w:rPr>
            </w:pPr>
          </w:p>
          <w:p w:rsidR="00C3421C" w:rsidRPr="00B138F3" w:rsidRDefault="00C3421C" w:rsidP="00856B7C">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856B7C">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856B7C">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856B7C">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856B7C">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856B7C">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856B7C">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856B7C">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56B7C">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856B7C">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исполнения </w:t>
            </w:r>
            <w:r w:rsidRPr="00B138F3">
              <w:rPr>
                <w:rFonts w:ascii="GHEA Grapalat" w:hAnsi="GHEA Grapalat"/>
                <w:sz w:val="18"/>
                <w:szCs w:val="18"/>
              </w:rPr>
              <w:lastRenderedPageBreak/>
              <w:t>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856B7C">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 xml:space="preserve">при наличии печати, когда </w:t>
            </w:r>
            <w:r w:rsidRPr="00B138F3">
              <w:rPr>
                <w:rFonts w:ascii="GHEA Grapalat" w:hAnsi="GHEA Grapalat"/>
                <w:sz w:val="18"/>
                <w:szCs w:val="18"/>
              </w:rPr>
              <w:lastRenderedPageBreak/>
              <w:t>плательщик представляет Требование в бумажной форме</w:t>
            </w:r>
          </w:p>
          <w:p w:rsidR="00C3421C" w:rsidRPr="00B138F3" w:rsidRDefault="00C3421C" w:rsidP="00856B7C">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бумажной форме</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p>
        </w:tc>
      </w:tr>
      <w:tr w:rsidR="00FF3DE9"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856B7C">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856B7C">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af4"/>
        <w:shd w:val="clear" w:color="auto" w:fill="FFFFFF"/>
        <w:spacing w:before="0" w:beforeAutospacing="0" w:after="0" w:afterAutospacing="0"/>
        <w:ind w:firstLine="375"/>
        <w:rPr>
          <w:rStyle w:val="af5"/>
          <w:rFonts w:ascii="GHEA Grapalat" w:hAnsi="GHEA Grapalat"/>
          <w:b w:val="0"/>
          <w:bCs w:val="0"/>
          <w:sz w:val="20"/>
          <w:szCs w:val="20"/>
        </w:rPr>
      </w:pPr>
    </w:p>
    <w:p w:rsidR="001005B0" w:rsidRPr="00B138F3" w:rsidRDefault="001005B0" w:rsidP="005B3A59">
      <w:pPr>
        <w:widowControl w:val="0"/>
        <w:spacing w:after="160"/>
        <w:ind w:left="567" w:right="565"/>
        <w:jc w:val="both"/>
        <w:rPr>
          <w:rFonts w:ascii="GHEA Grapalat" w:hAnsi="GHEA Grapalat"/>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hy-AM"/>
        </w:rPr>
      </w:pPr>
    </w:p>
    <w:p w:rsidR="001C5F00" w:rsidRDefault="001C5F00" w:rsidP="00B46D58">
      <w:pPr>
        <w:widowControl w:val="0"/>
        <w:spacing w:after="160"/>
        <w:ind w:left="567" w:right="565"/>
        <w:jc w:val="center"/>
        <w:rPr>
          <w:rFonts w:ascii="GHEA Grapalat" w:hAnsi="GHEA Grapalat"/>
          <w:b/>
          <w:lang w:val="hy-AM"/>
        </w:rPr>
      </w:pPr>
    </w:p>
    <w:p w:rsidR="001C5F00" w:rsidRDefault="001C5F00" w:rsidP="00B46D58">
      <w:pPr>
        <w:widowControl w:val="0"/>
        <w:spacing w:after="160"/>
        <w:ind w:left="567" w:right="565"/>
        <w:jc w:val="center"/>
        <w:rPr>
          <w:rFonts w:ascii="GHEA Grapalat" w:hAnsi="GHEA Grapalat"/>
          <w:b/>
          <w:lang w:val="hy-AM"/>
        </w:rPr>
      </w:pPr>
    </w:p>
    <w:p w:rsidR="001C5F00" w:rsidRPr="001C5F00" w:rsidRDefault="001C5F00" w:rsidP="00B46D58">
      <w:pPr>
        <w:widowControl w:val="0"/>
        <w:spacing w:after="160"/>
        <w:ind w:left="567" w:right="565"/>
        <w:jc w:val="center"/>
        <w:rPr>
          <w:rFonts w:ascii="GHEA Grapalat" w:hAnsi="GHEA Grapalat"/>
          <w:b/>
          <w:lang w:val="hy-AM"/>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AF4211" w:rsidRPr="00B138F3" w:rsidRDefault="000A214C" w:rsidP="001C5F00">
      <w:pPr>
        <w:widowControl w:val="0"/>
        <w:spacing w:after="160"/>
        <w:jc w:val="right"/>
        <w:rPr>
          <w:rFonts w:ascii="GHEA Grapalat" w:hAnsi="GHEA Grapalat"/>
          <w:b/>
        </w:rPr>
      </w:pPr>
      <w:r w:rsidRPr="00B138F3">
        <w:rPr>
          <w:rFonts w:ascii="GHEA Grapalat" w:hAnsi="GHEA Grapalat"/>
          <w:i/>
        </w:rPr>
        <w:t xml:space="preserve">к Приглашению на </w:t>
      </w:r>
      <w:r w:rsidR="001C5F00">
        <w:rPr>
          <w:rFonts w:ascii="GHEA Grapalat" w:hAnsi="GHEA Grapalat"/>
          <w:i/>
          <w:lang w:val="hy-AM"/>
        </w:rPr>
        <w:t>запрос катировок</w:t>
      </w:r>
      <w:r w:rsidRPr="00B138F3">
        <w:rPr>
          <w:rFonts w:ascii="GHEA Grapalat" w:hAnsi="GHEA Grapalat"/>
          <w:i/>
        </w:rPr>
        <w:br/>
        <w:t xml:space="preserve">под кодом </w:t>
      </w:r>
      <w:r w:rsidR="0036758D">
        <w:rPr>
          <w:rFonts w:ascii="GHEA Grapalat" w:hAnsi="GHEA Grapalat"/>
          <w:i/>
          <w:lang w:val="hy-AM"/>
        </w:rPr>
        <w:t xml:space="preserve"> </w:t>
      </w:r>
      <w:r w:rsidR="00864414">
        <w:rPr>
          <w:rFonts w:ascii="GHEA Grapalat" w:hAnsi="GHEA Grapalat"/>
          <w:lang w:val="en-US"/>
        </w:rPr>
        <w:t>Թ</w:t>
      </w:r>
      <w:r w:rsidR="00864414" w:rsidRPr="00864414">
        <w:rPr>
          <w:rFonts w:ascii="GHEA Grapalat" w:hAnsi="GHEA Grapalat"/>
        </w:rPr>
        <w:t>16</w:t>
      </w:r>
      <w:r w:rsidR="00864414">
        <w:rPr>
          <w:rFonts w:ascii="GHEA Grapalat" w:hAnsi="GHEA Grapalat"/>
          <w:lang w:val="en-US"/>
        </w:rPr>
        <w:t>ՊՈԼ</w:t>
      </w:r>
      <w:r w:rsidR="00864414" w:rsidRPr="00864414">
        <w:rPr>
          <w:rFonts w:ascii="GHEA Grapalat" w:hAnsi="GHEA Grapalat"/>
        </w:rPr>
        <w:t>-</w:t>
      </w:r>
      <w:r w:rsidR="00864414">
        <w:rPr>
          <w:rFonts w:ascii="GHEA Grapalat" w:hAnsi="GHEA Grapalat"/>
          <w:lang w:val="en-US"/>
        </w:rPr>
        <w:t>ԳՀԱՊՁԲ</w:t>
      </w:r>
      <w:r w:rsidR="00864414" w:rsidRPr="00864414">
        <w:rPr>
          <w:rFonts w:ascii="GHEA Grapalat" w:hAnsi="GHEA Grapalat"/>
        </w:rPr>
        <w:t>-20/05</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856B7C">
        <w:tc>
          <w:tcPr>
            <w:tcW w:w="4786" w:type="dxa"/>
          </w:tcPr>
          <w:p w:rsidR="000A214C" w:rsidRPr="00B138F3" w:rsidRDefault="000A214C" w:rsidP="00856B7C">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856B7C">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6"/>
              <w:t>**</w:t>
            </w:r>
          </w:p>
        </w:tc>
      </w:tr>
    </w:tbl>
    <w:p w:rsidR="000A214C" w:rsidRPr="00B138F3" w:rsidRDefault="000A214C" w:rsidP="000A214C">
      <w:pPr>
        <w:widowControl w:val="0"/>
        <w:spacing w:after="160"/>
        <w:rPr>
          <w:rFonts w:ascii="GHEA Grapalat" w:hAnsi="GHEA Grapalat" w:cs="GHEA Grapalat"/>
          <w:b/>
        </w:rPr>
      </w:pPr>
    </w:p>
    <w:p w:rsidR="000A214C" w:rsidRPr="00343657" w:rsidRDefault="00343657" w:rsidP="000A214C">
      <w:pPr>
        <w:widowControl w:val="0"/>
        <w:jc w:val="both"/>
        <w:rPr>
          <w:rFonts w:ascii="GHEA Grapalat" w:hAnsi="GHEA Grapalat" w:cs="GHEA Grapalat"/>
          <w:u w:val="single"/>
          <w:vertAlign w:val="subscript"/>
          <w:lang w:val="hy-AM"/>
        </w:rPr>
      </w:pPr>
      <w:r>
        <w:rPr>
          <w:rFonts w:ascii="GHEA Grapalat" w:hAnsi="GHEA Grapalat"/>
          <w:lang w:val="hy-AM"/>
        </w:rPr>
        <w:t xml:space="preserve">Поликлиника </w:t>
      </w:r>
      <w:r w:rsidR="000A214C" w:rsidRPr="00B138F3">
        <w:rPr>
          <w:rFonts w:ascii="GHEA Grapalat" w:hAnsi="GHEA Grapalat"/>
        </w:rPr>
        <w:t>_______________________________________________, в лице директора Компании,</w:t>
      </w:r>
    </w:p>
    <w:p w:rsidR="000A214C" w:rsidRPr="00343657"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8D6898" w:rsidRDefault="000A214C" w:rsidP="000A214C">
      <w:pPr>
        <w:widowControl w:val="0"/>
        <w:jc w:val="both"/>
        <w:rPr>
          <w:rFonts w:ascii="GHEA Grapalat" w:hAnsi="GHEA Grapalat"/>
        </w:rPr>
      </w:pPr>
      <w:r w:rsidRPr="008D6898">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1C5F00" w:rsidRDefault="000A214C" w:rsidP="001C5F00">
      <w:pPr>
        <w:rPr>
          <w:rFonts w:ascii="GHEA Grapalat" w:hAnsi="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w:t>
      </w:r>
      <w:proofErr w:type="gramStart"/>
      <w:r w:rsidRPr="00B138F3">
        <w:rPr>
          <w:rFonts w:ascii="GHEA Grapalat" w:hAnsi="GHEA Grapalat"/>
        </w:rPr>
        <w:t>представления</w:t>
      </w:r>
      <w:proofErr w:type="gramEnd"/>
      <w:r w:rsidRPr="00B138F3">
        <w:rPr>
          <w:rFonts w:ascii="GHEA Grapalat" w:hAnsi="GHEA Grapalat"/>
        </w:rPr>
        <w:t xml:space="preserve">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lastRenderedPageBreak/>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856B7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56B7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856B7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56B7C">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856B7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56B7C">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856B7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56B7C">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856B7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56B7C">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856B7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56B7C">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856B7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56B7C">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856B7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56B7C">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856B7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56B7C">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343657">
              <w:rPr>
                <w:rFonts w:ascii="GHEA Grapalat" w:hAnsi="GHEA Grapalat"/>
              </w:rPr>
              <w:t xml:space="preserve">  </w:t>
            </w:r>
            <w:r w:rsidR="00C8153D">
              <w:rPr>
                <w:rFonts w:ascii="GHEA Grapalat" w:hAnsi="GHEA Grapalat"/>
              </w:rPr>
              <w:t xml:space="preserve">Поликлиника  N16 </w:t>
            </w:r>
            <w:r w:rsidR="00343657">
              <w:rPr>
                <w:rFonts w:ascii="GHEA Grapalat" w:hAnsi="GHEA Grapalat"/>
              </w:rPr>
              <w:t xml:space="preserve"> АОЗТ</w:t>
            </w:r>
          </w:p>
        </w:tc>
      </w:tr>
      <w:tr w:rsidR="00B138F3" w:rsidRPr="00B138F3" w:rsidTr="00856B7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56B7C">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856B7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56B7C">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343657">
              <w:rPr>
                <w:rFonts w:ascii="GHEA Grapalat" w:hAnsi="GHEA Grapalat"/>
              </w:rPr>
              <w:t xml:space="preserve"> 01505616</w:t>
            </w:r>
          </w:p>
        </w:tc>
      </w:tr>
      <w:tr w:rsidR="00B138F3" w:rsidRPr="00B138F3" w:rsidTr="00856B7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343657" w:rsidRDefault="00BE2572" w:rsidP="00856B7C">
            <w:pPr>
              <w:widowControl w:val="0"/>
              <w:tabs>
                <w:tab w:val="left" w:pos="855"/>
              </w:tabs>
              <w:spacing w:after="160"/>
              <w:ind w:left="360"/>
              <w:rPr>
                <w:rFonts w:ascii="GHEA Grapalat" w:hAnsi="GHEA Grapalat"/>
                <w:lang w:val="hy-AM"/>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343657">
              <w:rPr>
                <w:rFonts w:ascii="GHEA Grapalat" w:hAnsi="GHEA Grapalat"/>
                <w:lang w:val="hy-AM"/>
              </w:rPr>
              <w:t xml:space="preserve"> Армэкономбанк ОАО</w:t>
            </w:r>
          </w:p>
        </w:tc>
      </w:tr>
      <w:tr w:rsidR="00B138F3" w:rsidRPr="00B138F3" w:rsidTr="00856B7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56B7C">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00343657">
              <w:rPr>
                <w:rFonts w:ascii="GHEA Grapalat" w:hAnsi="GHEA Grapalat"/>
              </w:rPr>
              <w:t xml:space="preserve"> 163038103889</w:t>
            </w:r>
          </w:p>
        </w:tc>
      </w:tr>
      <w:tr w:rsidR="00B138F3" w:rsidRPr="00B138F3" w:rsidTr="00856B7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56B7C">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856B7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56B7C">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856B7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56B7C">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856B7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56B7C">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856B7C">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856B7C">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856B7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56B7C">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856B7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856B7C">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856B7C">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856B7C">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856B7C">
            <w:pPr>
              <w:widowControl w:val="0"/>
              <w:spacing w:after="160"/>
              <w:rPr>
                <w:rFonts w:ascii="GHEA Grapalat" w:hAnsi="GHEA Grapalat" w:cs="Sylfaen"/>
              </w:rPr>
            </w:pPr>
          </w:p>
          <w:p w:rsidR="00BE2572" w:rsidRPr="00B138F3" w:rsidRDefault="00BE2572" w:rsidP="00856B7C">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856B7C">
            <w:pPr>
              <w:widowControl w:val="0"/>
              <w:spacing w:after="160"/>
              <w:rPr>
                <w:rFonts w:ascii="GHEA Grapalat" w:hAnsi="GHEA Grapalat" w:cs="Sylfaen"/>
              </w:rPr>
            </w:pPr>
          </w:p>
          <w:p w:rsidR="00BE2572" w:rsidRPr="00B138F3" w:rsidRDefault="00BE2572" w:rsidP="00856B7C">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856B7C">
            <w:pPr>
              <w:widowControl w:val="0"/>
              <w:spacing w:after="160"/>
              <w:rPr>
                <w:rFonts w:ascii="GHEA Grapalat" w:hAnsi="GHEA Grapalat" w:cs="Sylfaen"/>
              </w:rPr>
            </w:pPr>
          </w:p>
          <w:p w:rsidR="00BE2572" w:rsidRPr="00B138F3" w:rsidRDefault="00BE2572" w:rsidP="00856B7C">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856B7C">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856B7C">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856B7C">
            <w:pPr>
              <w:widowControl w:val="0"/>
              <w:spacing w:after="160"/>
              <w:rPr>
                <w:rFonts w:ascii="GHEA Grapalat" w:hAnsi="GHEA Grapalat" w:cs="Sylfaen"/>
              </w:rPr>
            </w:pPr>
          </w:p>
          <w:p w:rsidR="00BE2572" w:rsidRPr="00B138F3" w:rsidRDefault="00BE2572" w:rsidP="00856B7C">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856B7C">
            <w:pPr>
              <w:widowControl w:val="0"/>
              <w:spacing w:after="160"/>
              <w:jc w:val="right"/>
              <w:rPr>
                <w:rFonts w:ascii="GHEA Grapalat" w:hAnsi="GHEA Grapalat" w:cs="Tahoma"/>
              </w:rPr>
            </w:pPr>
          </w:p>
          <w:p w:rsidR="00BE2572" w:rsidRPr="00B138F3" w:rsidRDefault="00BE2572" w:rsidP="00856B7C">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856B7C">
            <w:pPr>
              <w:widowControl w:val="0"/>
              <w:spacing w:after="160"/>
              <w:rPr>
                <w:rFonts w:ascii="GHEA Grapalat" w:hAnsi="GHEA Grapalat" w:cs="Sylfaen"/>
              </w:rPr>
            </w:pPr>
          </w:p>
          <w:p w:rsidR="00BE2572" w:rsidRPr="00B138F3" w:rsidRDefault="00BE2572" w:rsidP="00856B7C">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856B7C">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856B7C">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856B7C">
            <w:pPr>
              <w:widowControl w:val="0"/>
              <w:spacing w:after="160"/>
              <w:rPr>
                <w:rFonts w:ascii="GHEA Grapalat" w:hAnsi="GHEA Grapalat"/>
              </w:rPr>
            </w:pPr>
          </w:p>
          <w:p w:rsidR="00BE2572" w:rsidRPr="00B138F3" w:rsidRDefault="00BE2572" w:rsidP="00856B7C">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856B7C">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856B7C">
            <w:pPr>
              <w:widowControl w:val="0"/>
              <w:spacing w:after="160"/>
              <w:rPr>
                <w:rFonts w:ascii="GHEA Grapalat" w:hAnsi="GHEA Grapalat" w:cs="Tahoma"/>
              </w:rPr>
            </w:pPr>
          </w:p>
          <w:p w:rsidR="00BE2572" w:rsidRPr="00B138F3" w:rsidRDefault="00BE2572" w:rsidP="00856B7C">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856B7C">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856B7C">
            <w:pPr>
              <w:widowControl w:val="0"/>
              <w:spacing w:after="160"/>
              <w:rPr>
                <w:rFonts w:ascii="GHEA Grapalat" w:hAnsi="GHEA Grapalat" w:cs="Tahoma"/>
              </w:rPr>
            </w:pPr>
          </w:p>
          <w:p w:rsidR="00BE2572" w:rsidRPr="00B138F3" w:rsidRDefault="00BE2572" w:rsidP="00856B7C">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856B7C">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856B7C">
            <w:pPr>
              <w:widowControl w:val="0"/>
              <w:spacing w:after="160"/>
              <w:rPr>
                <w:rFonts w:ascii="GHEA Grapalat" w:hAnsi="GHEA Grapalat" w:cs="Arial"/>
              </w:rPr>
            </w:pPr>
          </w:p>
        </w:tc>
      </w:tr>
      <w:tr w:rsidR="00B138F3" w:rsidRPr="00B138F3" w:rsidTr="00856B7C">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856B7C">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856B7C">
            <w:pPr>
              <w:widowControl w:val="0"/>
              <w:spacing w:after="160"/>
              <w:rPr>
                <w:rFonts w:ascii="GHEA Grapalat" w:hAnsi="GHEA Grapalat" w:cs="Sylfaen"/>
              </w:rPr>
            </w:pPr>
          </w:p>
          <w:p w:rsidR="00BE2572" w:rsidRPr="00B138F3" w:rsidRDefault="00BE2572" w:rsidP="00856B7C">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856B7C">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856B7C">
            <w:pPr>
              <w:widowControl w:val="0"/>
              <w:spacing w:after="160"/>
              <w:rPr>
                <w:rFonts w:ascii="GHEA Grapalat" w:hAnsi="GHEA Grapalat"/>
              </w:rPr>
            </w:pPr>
          </w:p>
          <w:p w:rsidR="00BE2572" w:rsidRPr="00B138F3" w:rsidRDefault="00BE2572" w:rsidP="00856B7C">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856B7C">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856B7C">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856B7C">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856B7C">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856B7C">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856B7C">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856B7C">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56B7C">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856B7C">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исполнения </w:t>
            </w:r>
            <w:r w:rsidRPr="00B138F3">
              <w:rPr>
                <w:rFonts w:ascii="GHEA Grapalat" w:hAnsi="GHEA Grapalat"/>
                <w:sz w:val="18"/>
                <w:szCs w:val="18"/>
              </w:rPr>
              <w:lastRenderedPageBreak/>
              <w:t>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856B7C">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 xml:space="preserve">при наличии печати, когда </w:t>
            </w:r>
            <w:r w:rsidRPr="00B138F3">
              <w:rPr>
                <w:rFonts w:ascii="GHEA Grapalat" w:hAnsi="GHEA Grapalat"/>
                <w:sz w:val="18"/>
                <w:szCs w:val="18"/>
              </w:rPr>
              <w:lastRenderedPageBreak/>
              <w:t>плательщик представляет Требование в бумажной форме</w:t>
            </w:r>
          </w:p>
          <w:p w:rsidR="00BE2572" w:rsidRPr="00B138F3" w:rsidRDefault="00BE2572" w:rsidP="00856B7C">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бумажной форме</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p>
        </w:tc>
      </w:tr>
      <w:tr w:rsidR="00B138F3"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p>
        </w:tc>
      </w:tr>
      <w:tr w:rsidR="00FF3DE9" w:rsidRPr="00B138F3" w:rsidTr="00856B7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856B7C">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856B7C">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к Приглашению на </w:t>
      </w:r>
      <w:r w:rsidR="0036758D">
        <w:rPr>
          <w:rFonts w:ascii="GHEA Grapalat" w:hAnsi="GHEA Grapalat"/>
          <w:b/>
          <w:sz w:val="24"/>
          <w:szCs w:val="24"/>
          <w:lang w:val="hy-AM"/>
        </w:rPr>
        <w:t>запрос катировк</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864414">
        <w:rPr>
          <w:rFonts w:ascii="GHEA Grapalat" w:hAnsi="GHEA Grapalat"/>
          <w:lang w:val="en-US"/>
        </w:rPr>
        <w:t>Թ</w:t>
      </w:r>
      <w:r w:rsidR="00864414" w:rsidRPr="00864414">
        <w:rPr>
          <w:rFonts w:ascii="GHEA Grapalat" w:hAnsi="GHEA Grapalat"/>
        </w:rPr>
        <w:t>16</w:t>
      </w:r>
      <w:r w:rsidR="00864414">
        <w:rPr>
          <w:rFonts w:ascii="GHEA Grapalat" w:hAnsi="GHEA Grapalat"/>
          <w:lang w:val="en-US"/>
        </w:rPr>
        <w:t>ՊՈԼ</w:t>
      </w:r>
      <w:r w:rsidR="00864414" w:rsidRPr="00864414">
        <w:rPr>
          <w:rFonts w:ascii="GHEA Grapalat" w:hAnsi="GHEA Grapalat"/>
        </w:rPr>
        <w:t>-</w:t>
      </w:r>
      <w:r w:rsidR="00864414">
        <w:rPr>
          <w:rFonts w:ascii="GHEA Grapalat" w:hAnsi="GHEA Grapalat"/>
          <w:lang w:val="en-US"/>
        </w:rPr>
        <w:t>ԳՀԱՊՁԲ</w:t>
      </w:r>
      <w:r w:rsidR="00864414" w:rsidRPr="00864414">
        <w:rPr>
          <w:rFonts w:ascii="GHEA Grapalat" w:hAnsi="GHEA Grapalat"/>
        </w:rPr>
        <w:t>-20/05</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C8153D" w:rsidP="00B46D58">
      <w:pPr>
        <w:widowControl w:val="0"/>
        <w:spacing w:after="160"/>
        <w:jc w:val="both"/>
        <w:rPr>
          <w:rFonts w:ascii="GHEA Grapalat" w:hAnsi="GHEA Grapalat"/>
        </w:rPr>
      </w:pPr>
      <w:proofErr w:type="gramStart"/>
      <w:r>
        <w:rPr>
          <w:rFonts w:ascii="GHEA Grapalat" w:hAnsi="GHEA Grapalat"/>
          <w:i/>
        </w:rPr>
        <w:t>Поликлиника  N</w:t>
      </w:r>
      <w:proofErr w:type="gramEnd"/>
      <w:r>
        <w:rPr>
          <w:rFonts w:ascii="GHEA Grapalat" w:hAnsi="GHEA Grapalat"/>
          <w:i/>
        </w:rPr>
        <w:t>16 ЗОՕ</w:t>
      </w:r>
      <w:r w:rsidR="006B3AE3" w:rsidRPr="00B138F3">
        <w:rPr>
          <w:rFonts w:ascii="GHEA Grapalat" w:hAnsi="GHEA Grapalat"/>
        </w:rPr>
        <w:t xml:space="preserve">, в лице </w:t>
      </w:r>
      <w:r w:rsidR="0036758D">
        <w:rPr>
          <w:rFonts w:ascii="GHEA Grapalat" w:hAnsi="GHEA Grapalat"/>
          <w:lang w:val="hy-AM"/>
        </w:rPr>
        <w:t>В.Оганесяна</w:t>
      </w:r>
      <w:r w:rsidR="006B3AE3" w:rsidRPr="00B138F3">
        <w:rPr>
          <w:rFonts w:ascii="GHEA Grapalat" w:hAnsi="GHEA Grapalat"/>
        </w:rPr>
        <w:t>, действующего на основании устава _____________, далее — "Покупатель",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36758D">
        <w:rPr>
          <w:rFonts w:ascii="GHEA Grapalat" w:hAnsi="GHEA Grapalat"/>
          <w:lang w:val="hy-AM"/>
        </w:rPr>
        <w:t>5</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36758D">
        <w:rPr>
          <w:rFonts w:ascii="GHEA Grapalat" w:hAnsi="GHEA Grapalat"/>
          <w:lang w:val="hy-AM"/>
        </w:rPr>
        <w:t>5</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 xml:space="preserve">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w:t>
      </w:r>
      <w:r w:rsidRPr="00B138F3">
        <w:rPr>
          <w:rFonts w:ascii="GHEA Grapalat" w:hAnsi="GHEA Grapalat"/>
        </w:rPr>
        <w:lastRenderedPageBreak/>
        <w:t>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 xml:space="preserve">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00011CB9" w:rsidRPr="00B138F3">
        <w:rPr>
          <w:rFonts w:ascii="GHEA Grapalat" w:hAnsi="GHEA Grapalat"/>
        </w:rPr>
        <w:lastRenderedPageBreak/>
        <w:t>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17"/>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9E45F3" w:rsidRPr="0036758D" w:rsidRDefault="00071D1C" w:rsidP="0036758D">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Продавец гарантирует соответствие качества поставленного товара требованиям государственного </w:t>
      </w:r>
      <w:proofErr w:type="gramStart"/>
      <w:r w:rsidRPr="00B138F3">
        <w:rPr>
          <w:rFonts w:ascii="GHEA Grapalat" w:hAnsi="GHEA Grapalat"/>
        </w:rPr>
        <w:t>стандарта..</w:t>
      </w:r>
      <w:proofErr w:type="gramEnd"/>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w:t>
      </w:r>
      <w:proofErr w:type="gramStart"/>
      <w:r>
        <w:rPr>
          <w:rFonts w:ascii="GHEA Grapalat" w:hAnsi="GHEA Grapalat"/>
        </w:rPr>
        <w:t>Покупателю</w:t>
      </w:r>
      <w:proofErr w:type="gramEnd"/>
      <w:r>
        <w:rPr>
          <w:rFonts w:ascii="GHEA Grapalat" w:hAnsi="GHEA Grapalat"/>
        </w:rPr>
        <w:t xml:space="preserve"> подписанный им документ, фиксирующий факт передачи товара Покупателю (Приложение № 3.1) и</w:t>
      </w:r>
      <w:r w:rsidR="0036758D">
        <w:rPr>
          <w:rFonts w:ascii="GHEA Grapalat" w:hAnsi="GHEA Grapalat"/>
          <w:lang w:val="hy-AM"/>
        </w:rPr>
        <w:t xml:space="preserve">2 </w:t>
      </w:r>
      <w:r>
        <w:rPr>
          <w:rFonts w:ascii="GHEA Grapalat" w:hAnsi="GHEA Grapalat"/>
        </w:rPr>
        <w:t xml:space="preserve">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36758D">
        <w:rPr>
          <w:rFonts w:ascii="GHEA Grapalat" w:hAnsi="GHEA Grapalat"/>
          <w:lang w:val="hy-AM"/>
        </w:rPr>
        <w:t>2</w:t>
      </w:r>
      <w:r w:rsidR="00371CF8">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lastRenderedPageBreak/>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18"/>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w:t>
      </w:r>
      <w:r w:rsidRPr="00B138F3">
        <w:rPr>
          <w:rFonts w:ascii="GHEA Grapalat" w:hAnsi="GHEA Grapalat"/>
        </w:rPr>
        <w:lastRenderedPageBreak/>
        <w:t>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19"/>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0"/>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21"/>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B138F3">
        <w:rPr>
          <w:rFonts w:ascii="GHEA Grapalat" w:hAnsi="GHEA Grapalat"/>
        </w:rPr>
        <w:t>товара</w:t>
      </w:r>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образом уведомленным относительно одностороннего расторжения </w:t>
      </w:r>
      <w:r w:rsidRPr="00B138F3">
        <w:rPr>
          <w:rFonts w:ascii="GHEA Grapalat" w:hAnsi="GHEA Grapalat"/>
          <w:spacing w:val="-6"/>
        </w:rPr>
        <w:lastRenderedPageBreak/>
        <w:t>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w:t>
      </w:r>
      <w:proofErr w:type="spellStart"/>
      <w:r w:rsidRPr="00B138F3">
        <w:rPr>
          <w:rFonts w:ascii="GHEA Grapalat" w:hAnsi="GHEA Grapalat"/>
        </w:rPr>
        <w:t>заключенo</w:t>
      </w:r>
      <w:proofErr w:type="spellEnd"/>
      <w:r w:rsidRPr="00B138F3">
        <w:rPr>
          <w:rFonts w:ascii="GHEA Grapalat" w:hAnsi="GHEA Grapalat"/>
        </w:rPr>
        <w:t xml:space="preserve">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006E50E4">
        <w:rPr>
          <w:rFonts w:ascii="GHEA Grapalat" w:hAnsi="GHEA Grapalat"/>
          <w:lang w:val="hy-AM"/>
        </w:rPr>
        <w:t xml:space="preserve"> </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proofErr w:type="gramStart"/>
      <w:r w:rsidR="00CD7A4F" w:rsidRPr="00B138F3">
        <w:rPr>
          <w:rFonts w:ascii="GHEA Grapalat" w:hAnsi="GHEA Grapalat"/>
        </w:rPr>
        <w:t xml:space="preserve">обеспечений квалификации и </w:t>
      </w:r>
      <w:r w:rsidRPr="00B138F3">
        <w:rPr>
          <w:rFonts w:ascii="GHEA Grapalat" w:hAnsi="GHEA Grapalat"/>
        </w:rPr>
        <w:t>договора</w:t>
      </w:r>
      <w:proofErr w:type="gramEnd"/>
      <w:r w:rsidRPr="00B138F3">
        <w:rPr>
          <w:rFonts w:ascii="GHEA Grapalat" w:hAnsi="GHEA Grapalat"/>
        </w:rPr>
        <w:t xml:space="preserve">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af6"/>
          <w:rFonts w:ascii="GHEA Grapalat" w:hAnsi="GHEA Grapalat"/>
        </w:rPr>
        <w:footnoteReference w:customMarkFollows="1" w:id="22"/>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527A6D">
          <w:footerReference w:type="default" r:id="rId11"/>
          <w:footnotePr>
            <w:pos w:val="beneathText"/>
          </w:footnotePr>
          <w:pgSz w:w="11906" w:h="16838" w:code="9"/>
          <w:pgMar w:top="794" w:right="567" w:bottom="794" w:left="567"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23"/>
        <w:t>*</w:t>
      </w:r>
    </w:p>
    <w:p w:rsidR="00071D1C"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0" w:type="auto"/>
        <w:tblInd w:w="260" w:type="dxa"/>
        <w:tblCellMar>
          <w:left w:w="0" w:type="dxa"/>
          <w:right w:w="0" w:type="dxa"/>
        </w:tblCellMar>
        <w:tblLook w:val="04A0" w:firstRow="1" w:lastRow="0" w:firstColumn="1" w:lastColumn="0" w:noHBand="0" w:noVBand="1"/>
      </w:tblPr>
      <w:tblGrid>
        <w:gridCol w:w="1335"/>
        <w:gridCol w:w="1536"/>
        <w:gridCol w:w="1256"/>
        <w:gridCol w:w="1128"/>
        <w:gridCol w:w="1401"/>
        <w:gridCol w:w="1053"/>
        <w:gridCol w:w="720"/>
        <w:gridCol w:w="832"/>
        <w:gridCol w:w="938"/>
        <w:gridCol w:w="1399"/>
        <w:gridCol w:w="900"/>
        <w:gridCol w:w="1228"/>
      </w:tblGrid>
      <w:tr w:rsidR="00F0073B" w:rsidRPr="003D6884" w:rsidTr="00A60226">
        <w:trPr>
          <w:trHeight w:val="255"/>
        </w:trPr>
        <w:tc>
          <w:tcPr>
            <w:tcW w:w="13726" w:type="dxa"/>
            <w:gridSpan w:val="1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F0073B" w:rsidRPr="003D6884" w:rsidRDefault="00F0073B" w:rsidP="006C707A">
            <w:pPr>
              <w:jc w:val="center"/>
              <w:rPr>
                <w:lang w:val="hy-AM" w:eastAsia="hy-AM"/>
              </w:rPr>
            </w:pPr>
            <w:r w:rsidRPr="003D6884">
              <w:rPr>
                <w:rFonts w:ascii="GHEA Grapalat" w:hAnsi="GHEA Grapalat"/>
                <w:sz w:val="16"/>
                <w:szCs w:val="16"/>
                <w:lang w:val="hy-AM" w:eastAsia="hy-AM"/>
              </w:rPr>
              <w:t>продукт</w:t>
            </w:r>
          </w:p>
        </w:tc>
      </w:tr>
      <w:tr w:rsidR="00186E7F" w:rsidRPr="003D6884" w:rsidTr="00350451">
        <w:trPr>
          <w:trHeight w:val="445"/>
        </w:trPr>
        <w:tc>
          <w:tcPr>
            <w:tcW w:w="1335"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F0073B" w:rsidRPr="003D6884" w:rsidRDefault="00F0073B" w:rsidP="006C707A">
            <w:pPr>
              <w:jc w:val="center"/>
              <w:rPr>
                <w:lang w:val="hy-AM" w:eastAsia="hy-AM"/>
              </w:rPr>
            </w:pPr>
            <w:r w:rsidRPr="003D6884">
              <w:rPr>
                <w:rFonts w:ascii="GHEA Grapalat" w:hAnsi="GHEA Grapalat"/>
                <w:sz w:val="16"/>
                <w:szCs w:val="16"/>
                <w:lang w:val="hy-AM" w:eastAsia="hy-AM"/>
              </w:rPr>
              <w:t>номер лота, предназначенного по приглашению</w:t>
            </w:r>
          </w:p>
        </w:tc>
        <w:tc>
          <w:tcPr>
            <w:tcW w:w="1536"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F0073B" w:rsidRPr="003D6884" w:rsidRDefault="00F0073B" w:rsidP="006C707A">
            <w:pPr>
              <w:jc w:val="center"/>
              <w:rPr>
                <w:lang w:val="hy-AM" w:eastAsia="hy-AM"/>
              </w:rPr>
            </w:pPr>
            <w:r w:rsidRPr="003D6884">
              <w:rPr>
                <w:rFonts w:ascii="GHEA Grapalat" w:hAnsi="GHEA Grapalat"/>
                <w:sz w:val="16"/>
                <w:szCs w:val="16"/>
                <w:lang w:val="hy-AM" w:eastAsia="hy-AM"/>
              </w:rPr>
              <w:t>Межгосударственный кодекс закупок по классификации CPA (CPV)</w:t>
            </w:r>
          </w:p>
        </w:tc>
        <w:tc>
          <w:tcPr>
            <w:tcW w:w="1256"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F0073B" w:rsidRPr="003D6884" w:rsidRDefault="00F0073B" w:rsidP="006C707A">
            <w:pPr>
              <w:jc w:val="center"/>
              <w:rPr>
                <w:lang w:val="hy-AM" w:eastAsia="hy-AM"/>
              </w:rPr>
            </w:pPr>
            <w:r w:rsidRPr="003D6884">
              <w:rPr>
                <w:rFonts w:ascii="GHEA Grapalat" w:hAnsi="GHEA Grapalat"/>
                <w:sz w:val="16"/>
                <w:szCs w:val="16"/>
                <w:lang w:val="hy-AM" w:eastAsia="hy-AM"/>
              </w:rPr>
              <w:t>имя</w:t>
            </w:r>
          </w:p>
        </w:tc>
        <w:tc>
          <w:tcPr>
            <w:tcW w:w="1128"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F0073B" w:rsidRPr="003D6884" w:rsidRDefault="00F0073B" w:rsidP="006C707A">
            <w:pPr>
              <w:jc w:val="center"/>
              <w:rPr>
                <w:lang w:val="hy-AM" w:eastAsia="hy-AM"/>
              </w:rPr>
            </w:pPr>
            <w:r w:rsidRPr="003D6884">
              <w:rPr>
                <w:rFonts w:ascii="GHEA Grapalat" w:hAnsi="GHEA Grapalat"/>
                <w:sz w:val="16"/>
                <w:szCs w:val="16"/>
                <w:lang w:val="hy-AM" w:eastAsia="hy-AM"/>
              </w:rPr>
              <w:t>товар</w:t>
            </w:r>
          </w:p>
          <w:p w:rsidR="00F0073B" w:rsidRPr="003D6884" w:rsidRDefault="00F0073B" w:rsidP="006C707A">
            <w:pPr>
              <w:jc w:val="center"/>
              <w:rPr>
                <w:lang w:val="hy-AM" w:eastAsia="hy-AM"/>
              </w:rPr>
            </w:pPr>
            <w:r w:rsidRPr="003D6884">
              <w:rPr>
                <w:rFonts w:ascii="GHEA Grapalat" w:hAnsi="GHEA Grapalat"/>
                <w:sz w:val="16"/>
                <w:szCs w:val="16"/>
                <w:lang w:val="hy-AM" w:eastAsia="hy-AM"/>
              </w:rPr>
              <w:t>знак,</w:t>
            </w:r>
          </w:p>
          <w:p w:rsidR="00F0073B" w:rsidRPr="003D6884" w:rsidRDefault="00F0073B" w:rsidP="006C707A">
            <w:pPr>
              <w:jc w:val="center"/>
              <w:rPr>
                <w:lang w:val="hy-AM" w:eastAsia="hy-AM"/>
              </w:rPr>
            </w:pPr>
            <w:r w:rsidRPr="003D6884">
              <w:rPr>
                <w:rFonts w:ascii="GHEA Grapalat" w:hAnsi="GHEA Grapalat"/>
                <w:sz w:val="16"/>
                <w:szCs w:val="16"/>
                <w:lang w:val="hy-AM" w:eastAsia="hy-AM"/>
              </w:rPr>
              <w:t>и makishe</w:t>
            </w:r>
          </w:p>
          <w:p w:rsidR="00F0073B" w:rsidRPr="003D6884" w:rsidRDefault="00F0073B" w:rsidP="006C707A">
            <w:pPr>
              <w:jc w:val="center"/>
              <w:rPr>
                <w:lang w:val="hy-AM" w:eastAsia="hy-AM"/>
              </w:rPr>
            </w:pPr>
            <w:r w:rsidRPr="003D6884">
              <w:rPr>
                <w:rFonts w:ascii="GHEA Grapalat" w:hAnsi="GHEA Grapalat"/>
                <w:sz w:val="16"/>
                <w:szCs w:val="16"/>
                <w:lang w:val="hy-AM" w:eastAsia="hy-AM"/>
              </w:rPr>
              <w:t>производитель</w:t>
            </w:r>
          </w:p>
          <w:p w:rsidR="00F0073B" w:rsidRPr="003D6884" w:rsidRDefault="00F0073B" w:rsidP="006C707A">
            <w:pPr>
              <w:jc w:val="center"/>
              <w:rPr>
                <w:lang w:val="hy-AM" w:eastAsia="hy-AM"/>
              </w:rPr>
            </w:pPr>
            <w:r w:rsidRPr="003D6884">
              <w:rPr>
                <w:rFonts w:ascii="GHEA Grapalat" w:hAnsi="GHEA Grapalat"/>
                <w:sz w:val="16"/>
                <w:szCs w:val="16"/>
                <w:lang w:val="hy-AM" w:eastAsia="hy-AM"/>
              </w:rPr>
              <w:t>Имя **</w:t>
            </w:r>
          </w:p>
        </w:tc>
        <w:tc>
          <w:tcPr>
            <w:tcW w:w="1401"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F0073B" w:rsidRPr="003D6884" w:rsidRDefault="00F0073B" w:rsidP="006C707A">
            <w:pPr>
              <w:jc w:val="center"/>
              <w:rPr>
                <w:lang w:val="hy-AM" w:eastAsia="hy-AM"/>
              </w:rPr>
            </w:pPr>
            <w:r w:rsidRPr="003D6884">
              <w:rPr>
                <w:rFonts w:ascii="GHEA Grapalat" w:hAnsi="GHEA Grapalat"/>
                <w:sz w:val="16"/>
                <w:szCs w:val="16"/>
                <w:lang w:val="hy-AM" w:eastAsia="hy-AM"/>
              </w:rPr>
              <w:t>технические характеристики:</w:t>
            </w:r>
          </w:p>
        </w:tc>
        <w:tc>
          <w:tcPr>
            <w:tcW w:w="1053"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F0073B" w:rsidRPr="003D6884" w:rsidRDefault="00F0073B" w:rsidP="006C707A">
            <w:pPr>
              <w:jc w:val="center"/>
              <w:rPr>
                <w:lang w:val="hy-AM" w:eastAsia="hy-AM"/>
              </w:rPr>
            </w:pPr>
            <w:r w:rsidRPr="003D6884">
              <w:rPr>
                <w:rFonts w:ascii="GHEA Grapalat" w:hAnsi="GHEA Grapalat"/>
                <w:sz w:val="16"/>
                <w:szCs w:val="16"/>
                <w:lang w:val="hy-AM" w:eastAsia="hy-AM"/>
              </w:rPr>
              <w:t>единица измерения</w:t>
            </w:r>
          </w:p>
        </w:tc>
        <w:tc>
          <w:tcPr>
            <w:tcW w:w="720"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F0073B" w:rsidRPr="003D6884" w:rsidRDefault="00F0073B" w:rsidP="006C707A">
            <w:pPr>
              <w:jc w:val="center"/>
              <w:rPr>
                <w:lang w:val="hy-AM" w:eastAsia="hy-AM"/>
              </w:rPr>
            </w:pPr>
            <w:r w:rsidRPr="003D6884">
              <w:rPr>
                <w:rFonts w:ascii="GHEA Grapalat" w:hAnsi="GHEA Grapalat"/>
                <w:sz w:val="16"/>
                <w:szCs w:val="16"/>
                <w:lang w:val="hy-AM" w:eastAsia="hy-AM"/>
              </w:rPr>
              <w:t>цена за единицу / драм</w:t>
            </w:r>
          </w:p>
        </w:tc>
        <w:tc>
          <w:tcPr>
            <w:tcW w:w="832"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F0073B" w:rsidRPr="003D6884" w:rsidRDefault="00F0073B" w:rsidP="006C707A">
            <w:pPr>
              <w:jc w:val="center"/>
              <w:rPr>
                <w:lang w:val="hy-AM" w:eastAsia="hy-AM"/>
              </w:rPr>
            </w:pPr>
            <w:r w:rsidRPr="003D6884">
              <w:rPr>
                <w:rFonts w:ascii="GHEA Grapalat" w:hAnsi="GHEA Grapalat"/>
                <w:sz w:val="16"/>
                <w:szCs w:val="16"/>
                <w:lang w:val="hy-AM" w:eastAsia="hy-AM"/>
              </w:rPr>
              <w:t>общая стоимость / драм</w:t>
            </w:r>
          </w:p>
        </w:tc>
        <w:tc>
          <w:tcPr>
            <w:tcW w:w="938"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F0073B" w:rsidRPr="003D6884" w:rsidRDefault="00F0073B" w:rsidP="006C707A">
            <w:pPr>
              <w:jc w:val="center"/>
              <w:rPr>
                <w:lang w:val="hy-AM" w:eastAsia="hy-AM"/>
              </w:rPr>
            </w:pPr>
            <w:r w:rsidRPr="003D6884">
              <w:rPr>
                <w:rFonts w:ascii="GHEA Grapalat" w:hAnsi="GHEA Grapalat"/>
                <w:sz w:val="16"/>
                <w:szCs w:val="16"/>
                <w:lang w:val="hy-AM" w:eastAsia="hy-AM"/>
              </w:rPr>
              <w:t>общее количество:</w:t>
            </w:r>
          </w:p>
        </w:tc>
        <w:tc>
          <w:tcPr>
            <w:tcW w:w="3527"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F0073B" w:rsidRPr="003D6884" w:rsidRDefault="00F0073B" w:rsidP="006C707A">
            <w:pPr>
              <w:jc w:val="center"/>
              <w:rPr>
                <w:lang w:val="hy-AM" w:eastAsia="hy-AM"/>
              </w:rPr>
            </w:pPr>
            <w:r w:rsidRPr="003D6884">
              <w:rPr>
                <w:rFonts w:ascii="GHEA Grapalat" w:hAnsi="GHEA Grapalat"/>
                <w:sz w:val="16"/>
                <w:szCs w:val="16"/>
                <w:lang w:val="hy-AM" w:eastAsia="hy-AM"/>
              </w:rPr>
              <w:t>поставка</w:t>
            </w:r>
          </w:p>
        </w:tc>
      </w:tr>
      <w:tr w:rsidR="00350451" w:rsidRPr="003D6884" w:rsidTr="00350451">
        <w:trPr>
          <w:trHeight w:val="44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0073B" w:rsidRPr="003D6884" w:rsidRDefault="00F0073B" w:rsidP="006C707A">
            <w:pPr>
              <w:rPr>
                <w:lang w:val="hy-AM" w:eastAsia="hy-AM"/>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0073B" w:rsidRPr="003D6884" w:rsidRDefault="00F0073B" w:rsidP="006C707A">
            <w:pPr>
              <w:rPr>
                <w:lang w:val="hy-AM" w:eastAsia="hy-AM"/>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0073B" w:rsidRPr="003D6884" w:rsidRDefault="00F0073B" w:rsidP="006C707A">
            <w:pPr>
              <w:rPr>
                <w:lang w:val="hy-AM" w:eastAsia="hy-AM"/>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0073B" w:rsidRPr="003D6884" w:rsidRDefault="00F0073B" w:rsidP="006C707A">
            <w:pPr>
              <w:rPr>
                <w:lang w:val="hy-AM" w:eastAsia="hy-AM"/>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0073B" w:rsidRPr="003D6884" w:rsidRDefault="00F0073B" w:rsidP="006C707A">
            <w:pPr>
              <w:rPr>
                <w:lang w:val="hy-AM" w:eastAsia="hy-AM"/>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0073B" w:rsidRPr="003D6884" w:rsidRDefault="00F0073B" w:rsidP="006C707A">
            <w:pPr>
              <w:rPr>
                <w:lang w:val="hy-AM" w:eastAsia="hy-AM"/>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0073B" w:rsidRPr="003D6884" w:rsidRDefault="00F0073B" w:rsidP="006C707A">
            <w:pPr>
              <w:rPr>
                <w:lang w:val="hy-AM" w:eastAsia="hy-AM"/>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0073B" w:rsidRPr="003D6884" w:rsidRDefault="00F0073B" w:rsidP="006C707A">
            <w:pPr>
              <w:rPr>
                <w:lang w:val="hy-AM" w:eastAsia="hy-AM"/>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0073B" w:rsidRPr="003D6884" w:rsidRDefault="00F0073B" w:rsidP="006C707A">
            <w:pPr>
              <w:rPr>
                <w:lang w:val="hy-AM" w:eastAsia="hy-AM"/>
              </w:rPr>
            </w:pPr>
          </w:p>
        </w:tc>
        <w:tc>
          <w:tcPr>
            <w:tcW w:w="13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F0073B" w:rsidRPr="003D6884" w:rsidRDefault="00F0073B" w:rsidP="006C707A">
            <w:pPr>
              <w:jc w:val="center"/>
              <w:rPr>
                <w:lang w:val="hy-AM" w:eastAsia="hy-AM"/>
              </w:rPr>
            </w:pPr>
            <w:r w:rsidRPr="003D6884">
              <w:rPr>
                <w:rFonts w:ascii="GHEA Grapalat" w:hAnsi="GHEA Grapalat"/>
                <w:sz w:val="16"/>
                <w:szCs w:val="16"/>
                <w:lang w:val="hy-AM" w:eastAsia="hy-AM"/>
              </w:rPr>
              <w:t>адрес</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F0073B" w:rsidRPr="003D6884" w:rsidRDefault="00F0073B" w:rsidP="006C707A">
            <w:pPr>
              <w:jc w:val="center"/>
              <w:rPr>
                <w:lang w:val="hy-AM" w:eastAsia="hy-AM"/>
              </w:rPr>
            </w:pPr>
            <w:r w:rsidRPr="003D6884">
              <w:rPr>
                <w:rFonts w:ascii="GHEA Grapalat" w:hAnsi="GHEA Grapalat"/>
                <w:sz w:val="16"/>
                <w:szCs w:val="16"/>
                <w:lang w:val="hy-AM" w:eastAsia="hy-AM"/>
              </w:rPr>
              <w:t>количество предметов:</w:t>
            </w:r>
          </w:p>
        </w:tc>
        <w:tc>
          <w:tcPr>
            <w:tcW w:w="12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F0073B" w:rsidRPr="003D6884" w:rsidRDefault="00F0073B" w:rsidP="006C707A">
            <w:pPr>
              <w:jc w:val="center"/>
              <w:rPr>
                <w:lang w:val="hy-AM" w:eastAsia="hy-AM"/>
              </w:rPr>
            </w:pPr>
            <w:r w:rsidRPr="003D6884">
              <w:rPr>
                <w:rFonts w:ascii="GHEA Grapalat" w:hAnsi="GHEA Grapalat"/>
                <w:sz w:val="16"/>
                <w:szCs w:val="16"/>
                <w:lang w:val="hy-AM" w:eastAsia="hy-AM"/>
              </w:rPr>
              <w:t>крайний срок</w:t>
            </w:r>
          </w:p>
          <w:p w:rsidR="00F0073B" w:rsidRPr="003D6884" w:rsidRDefault="00F0073B" w:rsidP="006C707A">
            <w:pPr>
              <w:jc w:val="center"/>
              <w:rPr>
                <w:lang w:val="hy-AM" w:eastAsia="hy-AM"/>
              </w:rPr>
            </w:pPr>
            <w:r w:rsidRPr="003D6884">
              <w:rPr>
                <w:rFonts w:ascii="Calibri" w:hAnsi="Calibri" w:cs="Calibri"/>
                <w:sz w:val="16"/>
                <w:szCs w:val="16"/>
                <w:lang w:val="hy-AM" w:eastAsia="hy-AM"/>
              </w:rPr>
              <w:t> </w:t>
            </w:r>
          </w:p>
        </w:tc>
      </w:tr>
      <w:tr w:rsidR="00F0073B" w:rsidRPr="003D6884" w:rsidTr="00A60226">
        <w:trPr>
          <w:trHeight w:val="445"/>
        </w:trPr>
        <w:tc>
          <w:tcPr>
            <w:tcW w:w="13726" w:type="dxa"/>
            <w:gridSpan w:val="1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F0073B" w:rsidRPr="003D6884" w:rsidRDefault="00F0073B" w:rsidP="006C707A">
            <w:pPr>
              <w:jc w:val="center"/>
              <w:rPr>
                <w:lang w:val="hy-AM" w:eastAsia="hy-AM"/>
              </w:rPr>
            </w:pPr>
            <w:r w:rsidRPr="003D6884">
              <w:rPr>
                <w:rFonts w:ascii="GHEA Grapalat" w:hAnsi="GHEA Grapalat"/>
                <w:b/>
                <w:bCs/>
                <w:sz w:val="20"/>
                <w:szCs w:val="20"/>
                <w:lang w:val="hy-AM" w:eastAsia="hy-AM"/>
              </w:rPr>
              <w:t>Больница использует лекарства</w:t>
            </w:r>
          </w:p>
        </w:tc>
      </w:tr>
      <w:tr w:rsidR="00186E7F" w:rsidRPr="003D6884" w:rsidTr="00350451">
        <w:trPr>
          <w:trHeight w:val="246"/>
        </w:trPr>
        <w:tc>
          <w:tcPr>
            <w:tcW w:w="13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F5CB9" w:rsidRPr="003D6884" w:rsidRDefault="002F5CB9" w:rsidP="002F5CB9">
            <w:pPr>
              <w:rPr>
                <w:lang w:val="hy-AM" w:eastAsia="hy-AM"/>
              </w:rPr>
            </w:pPr>
            <w:r w:rsidRPr="003D6884">
              <w:rPr>
                <w:rFonts w:ascii="GHEA Grapalat" w:hAnsi="GHEA Grapalat"/>
                <w:sz w:val="16"/>
                <w:szCs w:val="16"/>
                <w:lang w:val="hy-AM" w:eastAsia="hy-AM"/>
              </w:rPr>
              <w:t>1.</w:t>
            </w:r>
          </w:p>
        </w:tc>
        <w:tc>
          <w:tcPr>
            <w:tcW w:w="1536" w:type="dxa"/>
            <w:tcBorders>
              <w:top w:val="single" w:sz="6" w:space="0" w:color="000000"/>
              <w:left w:val="single" w:sz="6" w:space="0" w:color="000000"/>
              <w:bottom w:val="single" w:sz="6" w:space="0" w:color="000000"/>
              <w:right w:val="single" w:sz="4" w:space="0" w:color="auto"/>
            </w:tcBorders>
            <w:tcMar>
              <w:top w:w="0" w:type="dxa"/>
              <w:left w:w="108" w:type="dxa"/>
              <w:bottom w:w="0" w:type="dxa"/>
              <w:right w:w="108" w:type="dxa"/>
            </w:tcMar>
            <w:vAlign w:val="center"/>
            <w:hideMark/>
          </w:tcPr>
          <w:p w:rsidR="002F5CB9" w:rsidRPr="003D6884" w:rsidRDefault="002F5CB9" w:rsidP="002F5CB9">
            <w:pPr>
              <w:jc w:val="center"/>
              <w:rPr>
                <w:lang w:val="hy-AM" w:eastAsia="hy-AM"/>
              </w:rPr>
            </w:pPr>
            <w:r w:rsidRPr="003D6884">
              <w:rPr>
                <w:rFonts w:ascii="GHEA Grapalat" w:hAnsi="GHEA Grapalat"/>
                <w:sz w:val="16"/>
                <w:szCs w:val="16"/>
                <w:lang w:val="hy-AM" w:eastAsia="hy-AM"/>
              </w:rPr>
              <w:t>33600000</w:t>
            </w:r>
          </w:p>
        </w:tc>
        <w:tc>
          <w:tcPr>
            <w:tcW w:w="12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F5CB9" w:rsidRPr="003D6884" w:rsidRDefault="002F5CB9" w:rsidP="002F5CB9">
            <w:pPr>
              <w:jc w:val="center"/>
              <w:rPr>
                <w:rFonts w:asciiTheme="minorHAnsi" w:hAnsiTheme="minorHAnsi" w:cstheme="minorHAnsi"/>
                <w:sz w:val="20"/>
                <w:szCs w:val="20"/>
                <w:lang w:val="hy-AM" w:eastAsia="hy-AM"/>
              </w:rPr>
            </w:pPr>
            <w:r w:rsidRPr="003D6884">
              <w:rPr>
                <w:rFonts w:asciiTheme="minorHAnsi" w:hAnsiTheme="minorHAnsi" w:cstheme="minorHAnsi"/>
                <w:sz w:val="20"/>
                <w:szCs w:val="20"/>
                <w:lang w:val="hy-AM" w:eastAsia="hy-AM"/>
              </w:rPr>
              <w:t>диклофенак</w:t>
            </w:r>
          </w:p>
        </w:tc>
        <w:tc>
          <w:tcPr>
            <w:tcW w:w="1128" w:type="dxa"/>
            <w:tcBorders>
              <w:top w:val="single" w:sz="6" w:space="0" w:color="000000"/>
              <w:left w:val="single" w:sz="4" w:space="0" w:color="auto"/>
              <w:bottom w:val="single" w:sz="6" w:space="0" w:color="000000"/>
              <w:right w:val="single" w:sz="6" w:space="0" w:color="000000"/>
            </w:tcBorders>
            <w:tcMar>
              <w:top w:w="0" w:type="dxa"/>
              <w:left w:w="108" w:type="dxa"/>
              <w:bottom w:w="0" w:type="dxa"/>
              <w:right w:w="108" w:type="dxa"/>
            </w:tcMar>
            <w:hideMark/>
          </w:tcPr>
          <w:p w:rsidR="002F5CB9" w:rsidRPr="003D6884" w:rsidRDefault="002F5CB9" w:rsidP="002F5CB9">
            <w:pPr>
              <w:rPr>
                <w:lang w:val="hy-AM" w:eastAsia="hy-AM"/>
              </w:rPr>
            </w:pPr>
            <w:r w:rsidRPr="003D6884">
              <w:rPr>
                <w:rFonts w:ascii="Calibri" w:hAnsi="Calibri" w:cs="Calibri"/>
                <w:sz w:val="16"/>
                <w:szCs w:val="16"/>
                <w:lang w:val="hy-AM" w:eastAsia="hy-AM"/>
              </w:rPr>
              <w:t> </w:t>
            </w:r>
          </w:p>
        </w:tc>
        <w:tc>
          <w:tcPr>
            <w:tcW w:w="14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F5CB9" w:rsidRPr="003D6884" w:rsidRDefault="002F5CB9" w:rsidP="002F5CB9">
            <w:pPr>
              <w:rPr>
                <w:lang w:val="hy-AM" w:eastAsia="hy-AM"/>
              </w:rPr>
            </w:pPr>
            <w:r w:rsidRPr="00D53B73">
              <w:rPr>
                <w:rFonts w:ascii="GHEA Grapalat" w:hAnsi="GHEA Grapalat"/>
                <w:sz w:val="16"/>
                <w:szCs w:val="16"/>
                <w:lang w:val="hy-AM" w:eastAsia="hy-AM"/>
              </w:rPr>
              <w:t>Диклофенак диклофенак таблетка 100 мг</w:t>
            </w:r>
          </w:p>
        </w:tc>
        <w:tc>
          <w:tcPr>
            <w:tcW w:w="10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37423" w:rsidRPr="00350451" w:rsidRDefault="00437423" w:rsidP="00437423">
            <w:pPr>
              <w:rPr>
                <w:rFonts w:ascii="GHEA Grapalat" w:hAnsi="GHEA Grapalat"/>
                <w:sz w:val="16"/>
                <w:szCs w:val="16"/>
                <w:lang w:val="hy-AM" w:eastAsia="hy-AM"/>
              </w:rPr>
            </w:pPr>
          </w:p>
          <w:p w:rsidR="002F5CB9" w:rsidRPr="00350451" w:rsidRDefault="00437423" w:rsidP="00437423">
            <w:pPr>
              <w:rPr>
                <w:sz w:val="16"/>
                <w:szCs w:val="16"/>
                <w:lang w:val="hy-AM" w:eastAsia="hy-AM"/>
              </w:rPr>
            </w:pPr>
            <w:r w:rsidRPr="00350451">
              <w:rPr>
                <w:rFonts w:ascii="GHEA Grapalat" w:hAnsi="GHEA Grapalat"/>
                <w:sz w:val="16"/>
                <w:szCs w:val="16"/>
                <w:lang w:val="hy-AM" w:eastAsia="hy-AM"/>
              </w:rPr>
              <w:t>таблетка</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F5CB9" w:rsidRPr="003D6884" w:rsidRDefault="002F5CB9" w:rsidP="002F5CB9">
            <w:pPr>
              <w:rPr>
                <w:lang w:val="hy-AM" w:eastAsia="hy-AM"/>
              </w:rPr>
            </w:pPr>
            <w:r w:rsidRPr="003D6884">
              <w:rPr>
                <w:rFonts w:ascii="Calibri" w:hAnsi="Calibri" w:cs="Calibri"/>
                <w:sz w:val="16"/>
                <w:szCs w:val="16"/>
                <w:lang w:val="hy-AM" w:eastAsia="hy-AM"/>
              </w:rPr>
              <w:t> </w:t>
            </w:r>
          </w:p>
        </w:tc>
        <w:tc>
          <w:tcPr>
            <w:tcW w:w="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F5CB9" w:rsidRPr="003D6884" w:rsidRDefault="002F5CB9" w:rsidP="002F5CB9">
            <w:pPr>
              <w:jc w:val="center"/>
              <w:rPr>
                <w:lang w:val="hy-AM" w:eastAsia="hy-AM"/>
              </w:rPr>
            </w:pPr>
            <w:r w:rsidRPr="003D6884">
              <w:rPr>
                <w:rFonts w:ascii="Calibri" w:hAnsi="Calibri" w:cs="Calibri"/>
                <w:sz w:val="16"/>
                <w:szCs w:val="16"/>
                <w:lang w:val="hy-AM" w:eastAsia="hy-AM"/>
              </w:rPr>
              <w:t> </w:t>
            </w:r>
          </w:p>
        </w:tc>
        <w:tc>
          <w:tcPr>
            <w:tcW w:w="9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2F5CB9" w:rsidRPr="00BE3DCD" w:rsidRDefault="002F5CB9" w:rsidP="002F5CB9">
            <w:pPr>
              <w:jc w:val="center"/>
              <w:rPr>
                <w:rFonts w:ascii="GHEA Grapalat" w:hAnsi="GHEA Grapalat"/>
                <w:sz w:val="16"/>
                <w:szCs w:val="16"/>
              </w:rPr>
            </w:pPr>
            <w:r w:rsidRPr="00BE3DCD">
              <w:rPr>
                <w:rFonts w:ascii="GHEA Grapalat" w:hAnsi="GHEA Grapalat"/>
                <w:bCs/>
                <w:iCs/>
                <w:sz w:val="16"/>
                <w:szCs w:val="16"/>
              </w:rPr>
              <w:t>8000</w:t>
            </w:r>
          </w:p>
        </w:tc>
        <w:tc>
          <w:tcPr>
            <w:tcW w:w="13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F5CB9" w:rsidRPr="003D6884" w:rsidRDefault="002F5CB9" w:rsidP="002F5CB9">
            <w:pPr>
              <w:jc w:val="center"/>
              <w:rPr>
                <w:lang w:val="hy-AM" w:eastAsia="hy-AM"/>
              </w:rPr>
            </w:pPr>
            <w:r w:rsidRPr="003D6884">
              <w:rPr>
                <w:rFonts w:ascii="GHEA Grapalat" w:hAnsi="GHEA Grapalat"/>
                <w:sz w:val="16"/>
                <w:szCs w:val="16"/>
                <w:lang w:val="hy-AM" w:eastAsia="hy-AM"/>
              </w:rPr>
              <w:t>Пл</w:t>
            </w:r>
            <w:r w:rsidRPr="003D6884">
              <w:rPr>
                <w:rFonts w:ascii="Calibri" w:hAnsi="Calibri" w:cs="Calibri"/>
                <w:sz w:val="16"/>
                <w:szCs w:val="16"/>
                <w:lang w:val="hy-AM" w:eastAsia="hy-AM"/>
              </w:rPr>
              <w:t> </w:t>
            </w:r>
            <w:r w:rsidRPr="003D6884">
              <w:rPr>
                <w:rFonts w:ascii="Cambria Math" w:hAnsi="Cambria Math"/>
                <w:sz w:val="16"/>
                <w:szCs w:val="16"/>
                <w:lang w:val="hy-AM" w:eastAsia="hy-AM"/>
              </w:rPr>
              <w:t>. </w:t>
            </w:r>
            <w:r w:rsidRPr="003D6884">
              <w:rPr>
                <w:rFonts w:ascii="GHEA Grapalat" w:hAnsi="GHEA Grapalat"/>
                <w:sz w:val="16"/>
                <w:szCs w:val="16"/>
                <w:lang w:val="hy-AM" w:eastAsia="hy-AM"/>
              </w:rPr>
              <w:t>Ереван</w:t>
            </w:r>
            <w:r w:rsidRPr="003D6884">
              <w:rPr>
                <w:rFonts w:ascii="Calibri" w:hAnsi="Calibri" w:cs="Calibri"/>
                <w:sz w:val="16"/>
                <w:szCs w:val="16"/>
                <w:lang w:val="hy-AM" w:eastAsia="hy-AM"/>
              </w:rPr>
              <w:t> </w:t>
            </w:r>
            <w:r w:rsidRPr="003D6884">
              <w:rPr>
                <w:rFonts w:ascii="GHEA Grapalat" w:hAnsi="GHEA Grapalat"/>
                <w:sz w:val="16"/>
                <w:szCs w:val="16"/>
                <w:lang w:val="hy-AM" w:eastAsia="hy-AM"/>
              </w:rPr>
              <w:t>,</w:t>
            </w:r>
            <w:r w:rsidRPr="003D6884">
              <w:rPr>
                <w:rFonts w:ascii="Calibri" w:hAnsi="Calibri" w:cs="Calibri"/>
                <w:sz w:val="16"/>
                <w:szCs w:val="16"/>
                <w:lang w:val="hy-AM" w:eastAsia="hy-AM"/>
              </w:rPr>
              <w:t> </w:t>
            </w:r>
            <w:r w:rsidRPr="003D6884">
              <w:rPr>
                <w:rFonts w:ascii="GHEA Grapalat" w:hAnsi="GHEA Grapalat" w:cs="GHEA Grapalat"/>
                <w:sz w:val="16"/>
                <w:szCs w:val="16"/>
                <w:lang w:val="hy-AM" w:eastAsia="hy-AM"/>
              </w:rPr>
              <w:t>Дро</w:t>
            </w:r>
            <w:r w:rsidRPr="003D6884">
              <w:rPr>
                <w:rFonts w:ascii="Calibri" w:hAnsi="Calibri" w:cs="Calibri"/>
                <w:sz w:val="16"/>
                <w:szCs w:val="16"/>
                <w:lang w:val="hy-AM" w:eastAsia="hy-AM"/>
              </w:rPr>
              <w:t> </w:t>
            </w:r>
            <w:r w:rsidRPr="003D6884">
              <w:rPr>
                <w:rFonts w:ascii="GHEA Grapalat" w:hAnsi="GHEA Grapalat"/>
                <w:sz w:val="16"/>
                <w:szCs w:val="16"/>
                <w:lang w:val="hy-AM" w:eastAsia="hy-AM"/>
              </w:rPr>
              <w:t>17</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2F5CB9" w:rsidRPr="00BE3DCD" w:rsidRDefault="002F5CB9" w:rsidP="002F5CB9">
            <w:pPr>
              <w:jc w:val="center"/>
              <w:rPr>
                <w:rFonts w:ascii="GHEA Grapalat" w:hAnsi="GHEA Grapalat"/>
                <w:sz w:val="16"/>
                <w:szCs w:val="16"/>
              </w:rPr>
            </w:pPr>
            <w:r w:rsidRPr="00BE3DCD">
              <w:rPr>
                <w:rFonts w:ascii="GHEA Grapalat" w:hAnsi="GHEA Grapalat"/>
                <w:bCs/>
                <w:iCs/>
                <w:sz w:val="16"/>
                <w:szCs w:val="16"/>
              </w:rPr>
              <w:t>8000</w:t>
            </w:r>
          </w:p>
        </w:tc>
        <w:tc>
          <w:tcPr>
            <w:tcW w:w="12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F5CB9" w:rsidRPr="003D6884" w:rsidRDefault="002F5CB9" w:rsidP="002F5CB9">
            <w:pPr>
              <w:jc w:val="center"/>
              <w:rPr>
                <w:lang w:val="hy-AM" w:eastAsia="hy-AM"/>
              </w:rPr>
            </w:pPr>
            <w:r w:rsidRPr="003D6884">
              <w:rPr>
                <w:rFonts w:ascii="GHEA Grapalat" w:hAnsi="GHEA Grapalat"/>
                <w:sz w:val="14"/>
                <w:szCs w:val="14"/>
                <w:lang w:val="hy-AM" w:eastAsia="hy-AM"/>
              </w:rPr>
              <w:t>Не позднее чем через</w:t>
            </w:r>
            <w:r w:rsidRPr="003D6884">
              <w:rPr>
                <w:rFonts w:ascii="Calibri" w:hAnsi="Calibri" w:cs="Calibri"/>
                <w:sz w:val="14"/>
                <w:szCs w:val="14"/>
                <w:lang w:val="hy-AM" w:eastAsia="hy-AM"/>
              </w:rPr>
              <w:t> </w:t>
            </w:r>
            <w:r w:rsidRPr="003D6884">
              <w:rPr>
                <w:rFonts w:ascii="GHEA Grapalat" w:hAnsi="GHEA Grapalat"/>
                <w:sz w:val="14"/>
                <w:szCs w:val="14"/>
                <w:lang w:val="hy-AM" w:eastAsia="hy-AM"/>
              </w:rPr>
              <w:t>25</w:t>
            </w:r>
            <w:r w:rsidRPr="003D6884">
              <w:rPr>
                <w:rFonts w:ascii="Calibri" w:hAnsi="Calibri" w:cs="Calibri"/>
                <w:sz w:val="14"/>
                <w:szCs w:val="14"/>
                <w:lang w:val="hy-AM" w:eastAsia="hy-AM"/>
              </w:rPr>
              <w:t> </w:t>
            </w:r>
            <w:r w:rsidRPr="003D6884">
              <w:rPr>
                <w:rFonts w:ascii="GHEA Grapalat" w:hAnsi="GHEA Grapalat"/>
                <w:sz w:val="14"/>
                <w:szCs w:val="14"/>
                <w:lang w:val="hy-AM" w:eastAsia="hy-AM"/>
              </w:rPr>
              <w:t>.</w:t>
            </w:r>
            <w:r w:rsidRPr="003D6884">
              <w:rPr>
                <w:rFonts w:ascii="Calibri" w:hAnsi="Calibri" w:cs="Calibri"/>
                <w:sz w:val="14"/>
                <w:szCs w:val="14"/>
                <w:lang w:val="hy-AM" w:eastAsia="hy-AM"/>
              </w:rPr>
              <w:t> </w:t>
            </w:r>
            <w:r w:rsidRPr="003D6884">
              <w:rPr>
                <w:rFonts w:ascii="GHEA Grapalat" w:hAnsi="GHEA Grapalat"/>
                <w:sz w:val="14"/>
                <w:szCs w:val="14"/>
                <w:lang w:val="hy-AM" w:eastAsia="hy-AM"/>
              </w:rPr>
              <w:t>12</w:t>
            </w:r>
            <w:r w:rsidRPr="003D6884">
              <w:rPr>
                <w:rFonts w:ascii="Calibri" w:hAnsi="Calibri" w:cs="Calibri"/>
                <w:sz w:val="14"/>
                <w:szCs w:val="14"/>
                <w:lang w:val="hy-AM" w:eastAsia="hy-AM"/>
              </w:rPr>
              <w:t> </w:t>
            </w:r>
            <w:r w:rsidRPr="003D6884">
              <w:rPr>
                <w:rFonts w:ascii="GHEA Grapalat" w:hAnsi="GHEA Grapalat"/>
                <w:sz w:val="14"/>
                <w:szCs w:val="14"/>
                <w:lang w:val="hy-AM" w:eastAsia="hy-AM"/>
              </w:rPr>
              <w:t>.</w:t>
            </w:r>
            <w:r w:rsidRPr="003D6884">
              <w:rPr>
                <w:rFonts w:ascii="Calibri" w:hAnsi="Calibri" w:cs="Calibri"/>
                <w:sz w:val="14"/>
                <w:szCs w:val="14"/>
                <w:lang w:val="hy-AM" w:eastAsia="hy-AM"/>
              </w:rPr>
              <w:t> </w:t>
            </w:r>
            <w:r w:rsidRPr="003D6884">
              <w:rPr>
                <w:rFonts w:ascii="GHEA Grapalat" w:hAnsi="GHEA Grapalat"/>
                <w:sz w:val="14"/>
                <w:szCs w:val="14"/>
                <w:lang w:val="hy-AM" w:eastAsia="hy-AM"/>
              </w:rPr>
              <w:t>2020</w:t>
            </w:r>
          </w:p>
        </w:tc>
      </w:tr>
      <w:tr w:rsidR="00186E7F" w:rsidRPr="003D6884" w:rsidTr="00350451">
        <w:trPr>
          <w:trHeight w:val="246"/>
        </w:trPr>
        <w:tc>
          <w:tcPr>
            <w:tcW w:w="13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F5CB9" w:rsidRPr="003D6884" w:rsidRDefault="002F5CB9" w:rsidP="002F5CB9">
            <w:pPr>
              <w:rPr>
                <w:lang w:val="hy-AM" w:eastAsia="hy-AM"/>
              </w:rPr>
            </w:pPr>
            <w:r w:rsidRPr="003D6884">
              <w:rPr>
                <w:rFonts w:ascii="GHEA Grapalat" w:hAnsi="GHEA Grapalat"/>
                <w:sz w:val="16"/>
                <w:szCs w:val="16"/>
                <w:lang w:val="hy-AM" w:eastAsia="hy-AM"/>
              </w:rPr>
              <w:t>2.</w:t>
            </w:r>
          </w:p>
        </w:tc>
        <w:tc>
          <w:tcPr>
            <w:tcW w:w="1536" w:type="dxa"/>
            <w:tcBorders>
              <w:top w:val="single" w:sz="6" w:space="0" w:color="000000"/>
              <w:left w:val="single" w:sz="6" w:space="0" w:color="000000"/>
              <w:bottom w:val="single" w:sz="6" w:space="0" w:color="000000"/>
              <w:right w:val="single" w:sz="4" w:space="0" w:color="auto"/>
            </w:tcBorders>
            <w:tcMar>
              <w:top w:w="0" w:type="dxa"/>
              <w:left w:w="108" w:type="dxa"/>
              <w:bottom w:w="0" w:type="dxa"/>
              <w:right w:w="108" w:type="dxa"/>
            </w:tcMar>
            <w:vAlign w:val="center"/>
            <w:hideMark/>
          </w:tcPr>
          <w:p w:rsidR="002F5CB9" w:rsidRPr="003D6884" w:rsidRDefault="002F5CB9" w:rsidP="002F5CB9">
            <w:pPr>
              <w:jc w:val="center"/>
              <w:rPr>
                <w:lang w:val="hy-AM" w:eastAsia="hy-AM"/>
              </w:rPr>
            </w:pPr>
            <w:r w:rsidRPr="003D6884">
              <w:rPr>
                <w:rFonts w:ascii="GHEA Grapalat" w:hAnsi="GHEA Grapalat"/>
                <w:sz w:val="16"/>
                <w:szCs w:val="16"/>
                <w:lang w:val="hy-AM" w:eastAsia="hy-AM"/>
              </w:rPr>
              <w:t>33600000</w:t>
            </w:r>
          </w:p>
        </w:tc>
        <w:tc>
          <w:tcPr>
            <w:tcW w:w="12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F5CB9" w:rsidRPr="003D6884" w:rsidRDefault="002F5CB9" w:rsidP="002F5CB9">
            <w:pPr>
              <w:jc w:val="center"/>
              <w:rPr>
                <w:rFonts w:asciiTheme="minorHAnsi" w:hAnsiTheme="minorHAnsi" w:cstheme="minorHAnsi"/>
                <w:sz w:val="20"/>
                <w:szCs w:val="20"/>
                <w:lang w:val="hy-AM" w:eastAsia="hy-AM"/>
              </w:rPr>
            </w:pPr>
            <w:r w:rsidRPr="003D6884">
              <w:rPr>
                <w:rFonts w:asciiTheme="minorHAnsi" w:hAnsiTheme="minorHAnsi" w:cstheme="minorHAnsi"/>
                <w:sz w:val="20"/>
                <w:szCs w:val="20"/>
                <w:lang w:val="hy-AM" w:eastAsia="hy-AM"/>
              </w:rPr>
              <w:t>Полимальтоза гидроксида железа (III)</w:t>
            </w:r>
          </w:p>
        </w:tc>
        <w:tc>
          <w:tcPr>
            <w:tcW w:w="1128" w:type="dxa"/>
            <w:tcBorders>
              <w:top w:val="single" w:sz="6" w:space="0" w:color="000000"/>
              <w:left w:val="single" w:sz="4" w:space="0" w:color="auto"/>
              <w:bottom w:val="single" w:sz="6" w:space="0" w:color="000000"/>
              <w:right w:val="single" w:sz="6" w:space="0" w:color="000000"/>
            </w:tcBorders>
            <w:tcMar>
              <w:top w:w="0" w:type="dxa"/>
              <w:left w:w="108" w:type="dxa"/>
              <w:bottom w:w="0" w:type="dxa"/>
              <w:right w:w="108" w:type="dxa"/>
            </w:tcMar>
            <w:hideMark/>
          </w:tcPr>
          <w:p w:rsidR="002F5CB9" w:rsidRPr="003D6884" w:rsidRDefault="002F5CB9" w:rsidP="002F5CB9">
            <w:pPr>
              <w:rPr>
                <w:lang w:val="hy-AM" w:eastAsia="hy-AM"/>
              </w:rPr>
            </w:pPr>
            <w:r w:rsidRPr="003D6884">
              <w:rPr>
                <w:rFonts w:ascii="Calibri" w:hAnsi="Calibri" w:cs="Calibri"/>
                <w:sz w:val="16"/>
                <w:szCs w:val="16"/>
                <w:lang w:val="hy-AM" w:eastAsia="hy-AM"/>
              </w:rPr>
              <w:t> </w:t>
            </w:r>
          </w:p>
        </w:tc>
        <w:tc>
          <w:tcPr>
            <w:tcW w:w="14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F5CB9" w:rsidRPr="00C16CD3" w:rsidRDefault="00C16CD3" w:rsidP="002F5CB9">
            <w:pPr>
              <w:rPr>
                <w:sz w:val="16"/>
                <w:szCs w:val="16"/>
                <w:lang w:val="hy-AM" w:eastAsia="hy-AM"/>
              </w:rPr>
            </w:pPr>
            <w:r w:rsidRPr="00C16CD3">
              <w:rPr>
                <w:sz w:val="16"/>
                <w:szCs w:val="16"/>
                <w:lang w:val="hy-AM" w:eastAsia="hy-AM"/>
              </w:rPr>
              <w:t>Полимальтоза гидроксида железа (III) капель 50 мг / мл для внутреннего применения, 2 мл</w:t>
            </w:r>
          </w:p>
        </w:tc>
        <w:tc>
          <w:tcPr>
            <w:tcW w:w="10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F5CB9" w:rsidRPr="00350451" w:rsidRDefault="00437423" w:rsidP="002F5CB9">
            <w:pPr>
              <w:rPr>
                <w:sz w:val="16"/>
                <w:szCs w:val="16"/>
                <w:lang w:val="hy-AM" w:eastAsia="hy-AM"/>
              </w:rPr>
            </w:pPr>
            <w:r w:rsidRPr="00350451">
              <w:rPr>
                <w:rFonts w:ascii="GHEA Grapalat" w:hAnsi="GHEA Grapalat"/>
                <w:sz w:val="16"/>
                <w:szCs w:val="16"/>
                <w:lang w:val="hy-AM" w:eastAsia="hy-AM"/>
              </w:rPr>
              <w:t>бутылка</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F5CB9" w:rsidRPr="003D6884" w:rsidRDefault="002F5CB9" w:rsidP="002F5CB9">
            <w:pPr>
              <w:rPr>
                <w:lang w:val="hy-AM" w:eastAsia="hy-AM"/>
              </w:rPr>
            </w:pPr>
            <w:r w:rsidRPr="003D6884">
              <w:rPr>
                <w:rFonts w:ascii="Calibri" w:hAnsi="Calibri" w:cs="Calibri"/>
                <w:sz w:val="16"/>
                <w:szCs w:val="16"/>
                <w:lang w:val="hy-AM" w:eastAsia="hy-AM"/>
              </w:rPr>
              <w:t> </w:t>
            </w:r>
          </w:p>
        </w:tc>
        <w:tc>
          <w:tcPr>
            <w:tcW w:w="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F5CB9" w:rsidRPr="003D6884" w:rsidRDefault="002F5CB9" w:rsidP="002F5CB9">
            <w:pPr>
              <w:jc w:val="center"/>
              <w:rPr>
                <w:lang w:val="hy-AM" w:eastAsia="hy-AM"/>
              </w:rPr>
            </w:pPr>
            <w:r w:rsidRPr="003D6884">
              <w:rPr>
                <w:rFonts w:ascii="Calibri" w:hAnsi="Calibri" w:cs="Calibri"/>
                <w:sz w:val="16"/>
                <w:szCs w:val="16"/>
                <w:lang w:val="hy-AM" w:eastAsia="hy-AM"/>
              </w:rPr>
              <w:t> </w:t>
            </w:r>
          </w:p>
        </w:tc>
        <w:tc>
          <w:tcPr>
            <w:tcW w:w="9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2F5CB9" w:rsidRPr="00BE3DCD" w:rsidRDefault="002F5CB9" w:rsidP="002F5CB9">
            <w:pPr>
              <w:jc w:val="center"/>
              <w:rPr>
                <w:rFonts w:ascii="GHEA Grapalat" w:hAnsi="GHEA Grapalat"/>
                <w:sz w:val="16"/>
                <w:szCs w:val="16"/>
              </w:rPr>
            </w:pPr>
            <w:r w:rsidRPr="00BE3DCD">
              <w:rPr>
                <w:rFonts w:ascii="GHEA Grapalat" w:hAnsi="GHEA Grapalat"/>
                <w:bCs/>
                <w:iCs/>
                <w:sz w:val="16"/>
                <w:szCs w:val="16"/>
              </w:rPr>
              <w:t>100</w:t>
            </w:r>
          </w:p>
        </w:tc>
        <w:tc>
          <w:tcPr>
            <w:tcW w:w="13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F5CB9" w:rsidRPr="003D6884" w:rsidRDefault="002F5CB9" w:rsidP="002F5CB9">
            <w:pPr>
              <w:jc w:val="center"/>
              <w:rPr>
                <w:lang w:val="hy-AM" w:eastAsia="hy-AM"/>
              </w:rPr>
            </w:pPr>
            <w:r w:rsidRPr="003D6884">
              <w:rPr>
                <w:rFonts w:ascii="GHEA Grapalat" w:hAnsi="GHEA Grapalat"/>
                <w:sz w:val="16"/>
                <w:szCs w:val="16"/>
                <w:lang w:val="hy-AM" w:eastAsia="hy-AM"/>
              </w:rPr>
              <w:t>Пл</w:t>
            </w:r>
            <w:r w:rsidRPr="003D6884">
              <w:rPr>
                <w:rFonts w:ascii="Calibri" w:hAnsi="Calibri" w:cs="Calibri"/>
                <w:sz w:val="16"/>
                <w:szCs w:val="16"/>
                <w:lang w:val="hy-AM" w:eastAsia="hy-AM"/>
              </w:rPr>
              <w:t> </w:t>
            </w:r>
            <w:r w:rsidRPr="003D6884">
              <w:rPr>
                <w:rFonts w:ascii="Cambria Math" w:hAnsi="Cambria Math"/>
                <w:sz w:val="16"/>
                <w:szCs w:val="16"/>
                <w:lang w:val="hy-AM" w:eastAsia="hy-AM"/>
              </w:rPr>
              <w:t>. </w:t>
            </w:r>
            <w:r w:rsidRPr="003D6884">
              <w:rPr>
                <w:rFonts w:ascii="GHEA Grapalat" w:hAnsi="GHEA Grapalat"/>
                <w:sz w:val="16"/>
                <w:szCs w:val="16"/>
                <w:lang w:val="hy-AM" w:eastAsia="hy-AM"/>
              </w:rPr>
              <w:t>Ереван</w:t>
            </w:r>
            <w:r w:rsidRPr="003D6884">
              <w:rPr>
                <w:rFonts w:ascii="Calibri" w:hAnsi="Calibri" w:cs="Calibri"/>
                <w:sz w:val="16"/>
                <w:szCs w:val="16"/>
                <w:lang w:val="hy-AM" w:eastAsia="hy-AM"/>
              </w:rPr>
              <w:t> </w:t>
            </w:r>
            <w:r w:rsidRPr="003D6884">
              <w:rPr>
                <w:rFonts w:ascii="GHEA Grapalat" w:hAnsi="GHEA Grapalat"/>
                <w:sz w:val="16"/>
                <w:szCs w:val="16"/>
                <w:lang w:val="hy-AM" w:eastAsia="hy-AM"/>
              </w:rPr>
              <w:t>,</w:t>
            </w:r>
            <w:r w:rsidRPr="003D6884">
              <w:rPr>
                <w:rFonts w:ascii="Calibri" w:hAnsi="Calibri" w:cs="Calibri"/>
                <w:sz w:val="16"/>
                <w:szCs w:val="16"/>
                <w:lang w:val="hy-AM" w:eastAsia="hy-AM"/>
              </w:rPr>
              <w:t> </w:t>
            </w:r>
            <w:r w:rsidRPr="003D6884">
              <w:rPr>
                <w:rFonts w:ascii="GHEA Grapalat" w:hAnsi="GHEA Grapalat" w:cs="GHEA Grapalat"/>
                <w:sz w:val="16"/>
                <w:szCs w:val="16"/>
                <w:lang w:val="hy-AM" w:eastAsia="hy-AM"/>
              </w:rPr>
              <w:t>Дро</w:t>
            </w:r>
            <w:r w:rsidRPr="003D6884">
              <w:rPr>
                <w:rFonts w:ascii="Calibri" w:hAnsi="Calibri" w:cs="Calibri"/>
                <w:sz w:val="16"/>
                <w:szCs w:val="16"/>
                <w:lang w:val="hy-AM" w:eastAsia="hy-AM"/>
              </w:rPr>
              <w:t> </w:t>
            </w:r>
            <w:r w:rsidRPr="003D6884">
              <w:rPr>
                <w:rFonts w:ascii="GHEA Grapalat" w:hAnsi="GHEA Grapalat"/>
                <w:sz w:val="16"/>
                <w:szCs w:val="16"/>
                <w:lang w:val="hy-AM" w:eastAsia="hy-AM"/>
              </w:rPr>
              <w:t>17</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2F5CB9" w:rsidRPr="00BE3DCD" w:rsidRDefault="002F5CB9" w:rsidP="002F5CB9">
            <w:pPr>
              <w:jc w:val="center"/>
              <w:rPr>
                <w:rFonts w:ascii="GHEA Grapalat" w:hAnsi="GHEA Grapalat"/>
                <w:sz w:val="16"/>
                <w:szCs w:val="16"/>
              </w:rPr>
            </w:pPr>
            <w:r w:rsidRPr="00BE3DCD">
              <w:rPr>
                <w:rFonts w:ascii="GHEA Grapalat" w:hAnsi="GHEA Grapalat"/>
                <w:bCs/>
                <w:iCs/>
                <w:sz w:val="16"/>
                <w:szCs w:val="16"/>
              </w:rPr>
              <w:t>100</w:t>
            </w:r>
          </w:p>
        </w:tc>
        <w:tc>
          <w:tcPr>
            <w:tcW w:w="12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F5CB9" w:rsidRPr="003D6884" w:rsidRDefault="002F5CB9" w:rsidP="002F5CB9">
            <w:pPr>
              <w:rPr>
                <w:lang w:val="hy-AM" w:eastAsia="hy-AM"/>
              </w:rPr>
            </w:pPr>
            <w:r w:rsidRPr="003D6884">
              <w:rPr>
                <w:rFonts w:ascii="GHEA Grapalat" w:hAnsi="GHEA Grapalat"/>
                <w:sz w:val="14"/>
                <w:szCs w:val="14"/>
                <w:lang w:val="hy-AM" w:eastAsia="hy-AM"/>
              </w:rPr>
              <w:t>Не позднее чем через</w:t>
            </w:r>
            <w:r w:rsidRPr="003D6884">
              <w:rPr>
                <w:rFonts w:ascii="Calibri" w:hAnsi="Calibri" w:cs="Calibri"/>
                <w:sz w:val="14"/>
                <w:szCs w:val="14"/>
                <w:lang w:val="hy-AM" w:eastAsia="hy-AM"/>
              </w:rPr>
              <w:t> </w:t>
            </w:r>
            <w:r w:rsidRPr="003D6884">
              <w:rPr>
                <w:rFonts w:ascii="GHEA Grapalat" w:hAnsi="GHEA Grapalat"/>
                <w:sz w:val="14"/>
                <w:szCs w:val="14"/>
                <w:lang w:val="hy-AM" w:eastAsia="hy-AM"/>
              </w:rPr>
              <w:t>25</w:t>
            </w:r>
            <w:r w:rsidRPr="003D6884">
              <w:rPr>
                <w:rFonts w:ascii="Calibri" w:hAnsi="Calibri" w:cs="Calibri"/>
                <w:sz w:val="14"/>
                <w:szCs w:val="14"/>
                <w:lang w:val="hy-AM" w:eastAsia="hy-AM"/>
              </w:rPr>
              <w:t> </w:t>
            </w:r>
            <w:r w:rsidRPr="003D6884">
              <w:rPr>
                <w:rFonts w:ascii="GHEA Grapalat" w:hAnsi="GHEA Grapalat"/>
                <w:sz w:val="14"/>
                <w:szCs w:val="14"/>
                <w:lang w:val="hy-AM" w:eastAsia="hy-AM"/>
              </w:rPr>
              <w:t>.</w:t>
            </w:r>
            <w:r w:rsidRPr="003D6884">
              <w:rPr>
                <w:rFonts w:ascii="Calibri" w:hAnsi="Calibri" w:cs="Calibri"/>
                <w:sz w:val="14"/>
                <w:szCs w:val="14"/>
                <w:lang w:val="hy-AM" w:eastAsia="hy-AM"/>
              </w:rPr>
              <w:t> </w:t>
            </w:r>
            <w:r w:rsidRPr="003D6884">
              <w:rPr>
                <w:rFonts w:ascii="GHEA Grapalat" w:hAnsi="GHEA Grapalat"/>
                <w:sz w:val="14"/>
                <w:szCs w:val="14"/>
                <w:lang w:val="hy-AM" w:eastAsia="hy-AM"/>
              </w:rPr>
              <w:t>12</w:t>
            </w:r>
            <w:r w:rsidRPr="003D6884">
              <w:rPr>
                <w:rFonts w:ascii="Calibri" w:hAnsi="Calibri" w:cs="Calibri"/>
                <w:sz w:val="14"/>
                <w:szCs w:val="14"/>
                <w:lang w:val="hy-AM" w:eastAsia="hy-AM"/>
              </w:rPr>
              <w:t> </w:t>
            </w:r>
            <w:r w:rsidRPr="003D6884">
              <w:rPr>
                <w:rFonts w:ascii="GHEA Grapalat" w:hAnsi="GHEA Grapalat"/>
                <w:sz w:val="14"/>
                <w:szCs w:val="14"/>
                <w:lang w:val="hy-AM" w:eastAsia="hy-AM"/>
              </w:rPr>
              <w:t>.</w:t>
            </w:r>
            <w:r w:rsidRPr="003D6884">
              <w:rPr>
                <w:rFonts w:ascii="Calibri" w:hAnsi="Calibri" w:cs="Calibri"/>
                <w:sz w:val="14"/>
                <w:szCs w:val="14"/>
                <w:lang w:val="hy-AM" w:eastAsia="hy-AM"/>
              </w:rPr>
              <w:t> </w:t>
            </w:r>
            <w:r w:rsidRPr="003D6884">
              <w:rPr>
                <w:rFonts w:ascii="GHEA Grapalat" w:hAnsi="GHEA Grapalat"/>
                <w:sz w:val="14"/>
                <w:szCs w:val="14"/>
                <w:lang w:val="hy-AM" w:eastAsia="hy-AM"/>
              </w:rPr>
              <w:t>2020</w:t>
            </w:r>
          </w:p>
        </w:tc>
      </w:tr>
      <w:tr w:rsidR="00186E7F" w:rsidRPr="003D6884" w:rsidTr="00350451">
        <w:trPr>
          <w:trHeight w:val="246"/>
        </w:trPr>
        <w:tc>
          <w:tcPr>
            <w:tcW w:w="13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16CD3" w:rsidRPr="003D6884" w:rsidRDefault="00C16CD3" w:rsidP="00C16CD3">
            <w:pPr>
              <w:rPr>
                <w:lang w:val="hy-AM" w:eastAsia="hy-AM"/>
              </w:rPr>
            </w:pPr>
            <w:r w:rsidRPr="003D6884">
              <w:rPr>
                <w:rFonts w:ascii="GHEA Grapalat" w:hAnsi="GHEA Grapalat"/>
                <w:sz w:val="16"/>
                <w:szCs w:val="16"/>
                <w:lang w:val="hy-AM" w:eastAsia="hy-AM"/>
              </w:rPr>
              <w:t>3.</w:t>
            </w:r>
          </w:p>
        </w:tc>
        <w:tc>
          <w:tcPr>
            <w:tcW w:w="1536" w:type="dxa"/>
            <w:tcBorders>
              <w:top w:val="single" w:sz="6" w:space="0" w:color="000000"/>
              <w:left w:val="single" w:sz="6" w:space="0" w:color="000000"/>
              <w:bottom w:val="single" w:sz="6" w:space="0" w:color="000000"/>
              <w:right w:val="single" w:sz="4" w:space="0" w:color="auto"/>
            </w:tcBorders>
            <w:tcMar>
              <w:top w:w="0" w:type="dxa"/>
              <w:left w:w="108" w:type="dxa"/>
              <w:bottom w:w="0" w:type="dxa"/>
              <w:right w:w="108" w:type="dxa"/>
            </w:tcMar>
            <w:vAlign w:val="center"/>
            <w:hideMark/>
          </w:tcPr>
          <w:p w:rsidR="00C16CD3" w:rsidRPr="003D6884" w:rsidRDefault="00C16CD3" w:rsidP="00C16CD3">
            <w:pPr>
              <w:jc w:val="center"/>
              <w:rPr>
                <w:lang w:val="hy-AM" w:eastAsia="hy-AM"/>
              </w:rPr>
            </w:pPr>
            <w:r w:rsidRPr="003D6884">
              <w:rPr>
                <w:rFonts w:ascii="GHEA Grapalat" w:hAnsi="GHEA Grapalat"/>
                <w:sz w:val="16"/>
                <w:szCs w:val="16"/>
                <w:lang w:val="hy-AM" w:eastAsia="hy-AM"/>
              </w:rPr>
              <w:t>33600000</w:t>
            </w:r>
          </w:p>
        </w:tc>
        <w:tc>
          <w:tcPr>
            <w:tcW w:w="12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6CD3" w:rsidRPr="003D6884" w:rsidRDefault="00C16CD3" w:rsidP="00C16CD3">
            <w:pPr>
              <w:jc w:val="center"/>
              <w:rPr>
                <w:rFonts w:asciiTheme="minorHAnsi" w:hAnsiTheme="minorHAnsi" w:cstheme="minorHAnsi"/>
                <w:sz w:val="20"/>
                <w:szCs w:val="20"/>
                <w:lang w:val="hy-AM" w:eastAsia="hy-AM"/>
              </w:rPr>
            </w:pPr>
            <w:r>
              <w:rPr>
                <w:rFonts w:asciiTheme="minorHAnsi" w:hAnsiTheme="minorHAnsi" w:cstheme="minorHAnsi"/>
                <w:sz w:val="20"/>
                <w:szCs w:val="20"/>
                <w:lang w:val="hy-AM" w:eastAsia="hy-AM"/>
              </w:rPr>
              <w:t xml:space="preserve">Цитрат кофеина </w:t>
            </w:r>
          </w:p>
        </w:tc>
        <w:tc>
          <w:tcPr>
            <w:tcW w:w="1128" w:type="dxa"/>
            <w:tcBorders>
              <w:top w:val="single" w:sz="6" w:space="0" w:color="000000"/>
              <w:left w:val="single" w:sz="4" w:space="0" w:color="auto"/>
              <w:bottom w:val="single" w:sz="6" w:space="0" w:color="000000"/>
              <w:right w:val="single" w:sz="6" w:space="0" w:color="000000"/>
            </w:tcBorders>
            <w:tcMar>
              <w:top w:w="0" w:type="dxa"/>
              <w:left w:w="108" w:type="dxa"/>
              <w:bottom w:w="0" w:type="dxa"/>
              <w:right w:w="108" w:type="dxa"/>
            </w:tcMar>
            <w:hideMark/>
          </w:tcPr>
          <w:p w:rsidR="00C16CD3" w:rsidRPr="003D6884" w:rsidRDefault="00C16CD3" w:rsidP="00C16CD3">
            <w:pPr>
              <w:rPr>
                <w:lang w:val="hy-AM" w:eastAsia="hy-AM"/>
              </w:rPr>
            </w:pPr>
            <w:r w:rsidRPr="003D6884">
              <w:rPr>
                <w:rFonts w:ascii="Calibri" w:hAnsi="Calibri" w:cs="Calibri"/>
                <w:sz w:val="16"/>
                <w:szCs w:val="16"/>
                <w:lang w:val="hy-AM" w:eastAsia="hy-AM"/>
              </w:rPr>
              <w:t> </w:t>
            </w:r>
          </w:p>
        </w:tc>
        <w:tc>
          <w:tcPr>
            <w:tcW w:w="14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C16CD3" w:rsidRPr="00C16CD3" w:rsidRDefault="00C16CD3" w:rsidP="00C16CD3">
            <w:pPr>
              <w:pStyle w:val="HTML"/>
              <w:rPr>
                <w:rFonts w:ascii="inherit" w:hAnsi="inherit"/>
                <w:color w:val="222222"/>
                <w:sz w:val="16"/>
                <w:szCs w:val="16"/>
              </w:rPr>
            </w:pPr>
            <w:r w:rsidRPr="00C16CD3">
              <w:rPr>
                <w:rFonts w:ascii="inherit" w:hAnsi="inherit"/>
                <w:color w:val="222222"/>
                <w:sz w:val="16"/>
                <w:szCs w:val="16"/>
              </w:rPr>
              <w:t>Кофеин цитрат раствор 20 мг / мл, 20 мл</w:t>
            </w:r>
          </w:p>
          <w:p w:rsidR="00C16CD3" w:rsidRPr="00C16CD3" w:rsidRDefault="00C16CD3" w:rsidP="00C16CD3">
            <w:pPr>
              <w:rPr>
                <w:sz w:val="16"/>
                <w:szCs w:val="16"/>
                <w:lang w:val="hy-AM" w:eastAsia="hy-AM"/>
              </w:rPr>
            </w:pPr>
          </w:p>
        </w:tc>
        <w:tc>
          <w:tcPr>
            <w:tcW w:w="10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16CD3" w:rsidRPr="00350451" w:rsidRDefault="00C16CD3" w:rsidP="00C16CD3">
            <w:pPr>
              <w:rPr>
                <w:sz w:val="16"/>
                <w:szCs w:val="16"/>
                <w:lang w:val="hy-AM" w:eastAsia="hy-AM"/>
              </w:rPr>
            </w:pPr>
            <w:r w:rsidRPr="00350451">
              <w:rPr>
                <w:rFonts w:ascii="GHEA Grapalat" w:hAnsi="GHEA Grapalat"/>
                <w:sz w:val="16"/>
                <w:szCs w:val="16"/>
                <w:lang w:val="hy-AM" w:eastAsia="hy-AM"/>
              </w:rPr>
              <w:t>бутылка</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16CD3" w:rsidRPr="003D6884" w:rsidRDefault="00C16CD3" w:rsidP="00C16CD3">
            <w:pPr>
              <w:rPr>
                <w:lang w:val="hy-AM" w:eastAsia="hy-AM"/>
              </w:rPr>
            </w:pPr>
            <w:r w:rsidRPr="003D6884">
              <w:rPr>
                <w:rFonts w:ascii="Calibri" w:hAnsi="Calibri" w:cs="Calibri"/>
                <w:sz w:val="16"/>
                <w:szCs w:val="16"/>
                <w:lang w:val="hy-AM" w:eastAsia="hy-AM"/>
              </w:rPr>
              <w:t> </w:t>
            </w:r>
          </w:p>
        </w:tc>
        <w:tc>
          <w:tcPr>
            <w:tcW w:w="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16CD3" w:rsidRPr="003D6884" w:rsidRDefault="00C16CD3" w:rsidP="00C16CD3">
            <w:pPr>
              <w:jc w:val="center"/>
              <w:rPr>
                <w:lang w:val="hy-AM" w:eastAsia="hy-AM"/>
              </w:rPr>
            </w:pPr>
            <w:r w:rsidRPr="003D6884">
              <w:rPr>
                <w:rFonts w:ascii="Calibri" w:hAnsi="Calibri" w:cs="Calibri"/>
                <w:sz w:val="16"/>
                <w:szCs w:val="16"/>
                <w:lang w:val="hy-AM" w:eastAsia="hy-AM"/>
              </w:rPr>
              <w:t> </w:t>
            </w:r>
          </w:p>
        </w:tc>
        <w:tc>
          <w:tcPr>
            <w:tcW w:w="9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16CD3" w:rsidRPr="00BE3DCD" w:rsidRDefault="00C16CD3" w:rsidP="00C16CD3">
            <w:pPr>
              <w:jc w:val="center"/>
              <w:rPr>
                <w:rFonts w:ascii="GHEA Grapalat" w:hAnsi="GHEA Grapalat"/>
                <w:sz w:val="16"/>
                <w:szCs w:val="16"/>
              </w:rPr>
            </w:pPr>
            <w:r w:rsidRPr="00BE3DCD">
              <w:rPr>
                <w:rFonts w:ascii="GHEA Grapalat" w:hAnsi="GHEA Grapalat"/>
                <w:bCs/>
                <w:iCs/>
                <w:sz w:val="16"/>
                <w:szCs w:val="16"/>
              </w:rPr>
              <w:t>24</w:t>
            </w:r>
          </w:p>
        </w:tc>
        <w:tc>
          <w:tcPr>
            <w:tcW w:w="13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16CD3" w:rsidRPr="003D6884" w:rsidRDefault="00C16CD3" w:rsidP="00C16CD3">
            <w:pPr>
              <w:jc w:val="center"/>
              <w:rPr>
                <w:lang w:val="hy-AM" w:eastAsia="hy-AM"/>
              </w:rPr>
            </w:pPr>
            <w:r w:rsidRPr="003D6884">
              <w:rPr>
                <w:rFonts w:ascii="GHEA Grapalat" w:hAnsi="GHEA Grapalat"/>
                <w:sz w:val="16"/>
                <w:szCs w:val="16"/>
                <w:lang w:val="hy-AM" w:eastAsia="hy-AM"/>
              </w:rPr>
              <w:t>Пл</w:t>
            </w:r>
            <w:r w:rsidRPr="003D6884">
              <w:rPr>
                <w:rFonts w:ascii="Calibri" w:hAnsi="Calibri" w:cs="Calibri"/>
                <w:sz w:val="16"/>
                <w:szCs w:val="16"/>
                <w:lang w:val="hy-AM" w:eastAsia="hy-AM"/>
              </w:rPr>
              <w:t> </w:t>
            </w:r>
            <w:r w:rsidRPr="003D6884">
              <w:rPr>
                <w:rFonts w:ascii="Cambria Math" w:hAnsi="Cambria Math"/>
                <w:sz w:val="16"/>
                <w:szCs w:val="16"/>
                <w:lang w:val="hy-AM" w:eastAsia="hy-AM"/>
              </w:rPr>
              <w:t>. </w:t>
            </w:r>
            <w:r w:rsidRPr="003D6884">
              <w:rPr>
                <w:rFonts w:ascii="GHEA Grapalat" w:hAnsi="GHEA Grapalat"/>
                <w:sz w:val="16"/>
                <w:szCs w:val="16"/>
                <w:lang w:val="hy-AM" w:eastAsia="hy-AM"/>
              </w:rPr>
              <w:t>Ереван</w:t>
            </w:r>
            <w:r w:rsidRPr="003D6884">
              <w:rPr>
                <w:rFonts w:ascii="Calibri" w:hAnsi="Calibri" w:cs="Calibri"/>
                <w:sz w:val="16"/>
                <w:szCs w:val="16"/>
                <w:lang w:val="hy-AM" w:eastAsia="hy-AM"/>
              </w:rPr>
              <w:t> </w:t>
            </w:r>
            <w:r w:rsidRPr="003D6884">
              <w:rPr>
                <w:rFonts w:ascii="GHEA Grapalat" w:hAnsi="GHEA Grapalat"/>
                <w:sz w:val="16"/>
                <w:szCs w:val="16"/>
                <w:lang w:val="hy-AM" w:eastAsia="hy-AM"/>
              </w:rPr>
              <w:t>,</w:t>
            </w:r>
            <w:r w:rsidRPr="003D6884">
              <w:rPr>
                <w:rFonts w:ascii="Calibri" w:hAnsi="Calibri" w:cs="Calibri"/>
                <w:sz w:val="16"/>
                <w:szCs w:val="16"/>
                <w:lang w:val="hy-AM" w:eastAsia="hy-AM"/>
              </w:rPr>
              <w:t> </w:t>
            </w:r>
            <w:r w:rsidRPr="003D6884">
              <w:rPr>
                <w:rFonts w:ascii="GHEA Grapalat" w:hAnsi="GHEA Grapalat" w:cs="GHEA Grapalat"/>
                <w:sz w:val="16"/>
                <w:szCs w:val="16"/>
                <w:lang w:val="hy-AM" w:eastAsia="hy-AM"/>
              </w:rPr>
              <w:t>Дро</w:t>
            </w:r>
            <w:r w:rsidRPr="003D6884">
              <w:rPr>
                <w:rFonts w:ascii="Calibri" w:hAnsi="Calibri" w:cs="Calibri"/>
                <w:sz w:val="16"/>
                <w:szCs w:val="16"/>
                <w:lang w:val="hy-AM" w:eastAsia="hy-AM"/>
              </w:rPr>
              <w:t> </w:t>
            </w:r>
            <w:r w:rsidRPr="003D6884">
              <w:rPr>
                <w:rFonts w:ascii="GHEA Grapalat" w:hAnsi="GHEA Grapalat"/>
                <w:sz w:val="16"/>
                <w:szCs w:val="16"/>
                <w:lang w:val="hy-AM" w:eastAsia="hy-AM"/>
              </w:rPr>
              <w:t>17</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C16CD3" w:rsidRPr="00BE3DCD" w:rsidRDefault="00C16CD3" w:rsidP="00C16CD3">
            <w:pPr>
              <w:jc w:val="center"/>
              <w:rPr>
                <w:rFonts w:ascii="GHEA Grapalat" w:hAnsi="GHEA Grapalat"/>
                <w:sz w:val="16"/>
                <w:szCs w:val="16"/>
              </w:rPr>
            </w:pPr>
            <w:r w:rsidRPr="00BE3DCD">
              <w:rPr>
                <w:rFonts w:ascii="GHEA Grapalat" w:hAnsi="GHEA Grapalat"/>
                <w:bCs/>
                <w:iCs/>
                <w:sz w:val="16"/>
                <w:szCs w:val="16"/>
              </w:rPr>
              <w:t>24</w:t>
            </w:r>
          </w:p>
        </w:tc>
        <w:tc>
          <w:tcPr>
            <w:tcW w:w="12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16CD3" w:rsidRPr="003D6884" w:rsidRDefault="00C16CD3" w:rsidP="00C16CD3">
            <w:pPr>
              <w:rPr>
                <w:lang w:val="hy-AM" w:eastAsia="hy-AM"/>
              </w:rPr>
            </w:pPr>
            <w:r w:rsidRPr="003D6884">
              <w:rPr>
                <w:rFonts w:ascii="GHEA Grapalat" w:hAnsi="GHEA Grapalat"/>
                <w:sz w:val="14"/>
                <w:szCs w:val="14"/>
                <w:lang w:val="hy-AM" w:eastAsia="hy-AM"/>
              </w:rPr>
              <w:t>Не позднее чем через</w:t>
            </w:r>
            <w:r w:rsidRPr="003D6884">
              <w:rPr>
                <w:rFonts w:ascii="Calibri" w:hAnsi="Calibri" w:cs="Calibri"/>
                <w:sz w:val="14"/>
                <w:szCs w:val="14"/>
                <w:lang w:val="hy-AM" w:eastAsia="hy-AM"/>
              </w:rPr>
              <w:t> </w:t>
            </w:r>
            <w:r w:rsidRPr="003D6884">
              <w:rPr>
                <w:rFonts w:ascii="GHEA Grapalat" w:hAnsi="GHEA Grapalat"/>
                <w:sz w:val="14"/>
                <w:szCs w:val="14"/>
                <w:lang w:val="hy-AM" w:eastAsia="hy-AM"/>
              </w:rPr>
              <w:t>25</w:t>
            </w:r>
            <w:r w:rsidRPr="003D6884">
              <w:rPr>
                <w:rFonts w:ascii="Calibri" w:hAnsi="Calibri" w:cs="Calibri"/>
                <w:sz w:val="14"/>
                <w:szCs w:val="14"/>
                <w:lang w:val="hy-AM" w:eastAsia="hy-AM"/>
              </w:rPr>
              <w:t> </w:t>
            </w:r>
            <w:r w:rsidRPr="003D6884">
              <w:rPr>
                <w:rFonts w:ascii="GHEA Grapalat" w:hAnsi="GHEA Grapalat"/>
                <w:sz w:val="14"/>
                <w:szCs w:val="14"/>
                <w:lang w:val="hy-AM" w:eastAsia="hy-AM"/>
              </w:rPr>
              <w:t>.</w:t>
            </w:r>
            <w:r w:rsidRPr="003D6884">
              <w:rPr>
                <w:rFonts w:ascii="Calibri" w:hAnsi="Calibri" w:cs="Calibri"/>
                <w:sz w:val="14"/>
                <w:szCs w:val="14"/>
                <w:lang w:val="hy-AM" w:eastAsia="hy-AM"/>
              </w:rPr>
              <w:t> </w:t>
            </w:r>
            <w:r w:rsidRPr="003D6884">
              <w:rPr>
                <w:rFonts w:ascii="GHEA Grapalat" w:hAnsi="GHEA Grapalat"/>
                <w:sz w:val="14"/>
                <w:szCs w:val="14"/>
                <w:lang w:val="hy-AM" w:eastAsia="hy-AM"/>
              </w:rPr>
              <w:t>12</w:t>
            </w:r>
            <w:r w:rsidRPr="003D6884">
              <w:rPr>
                <w:rFonts w:ascii="Calibri" w:hAnsi="Calibri" w:cs="Calibri"/>
                <w:sz w:val="14"/>
                <w:szCs w:val="14"/>
                <w:lang w:val="hy-AM" w:eastAsia="hy-AM"/>
              </w:rPr>
              <w:t> </w:t>
            </w:r>
            <w:r w:rsidRPr="003D6884">
              <w:rPr>
                <w:rFonts w:ascii="GHEA Grapalat" w:hAnsi="GHEA Grapalat"/>
                <w:sz w:val="14"/>
                <w:szCs w:val="14"/>
                <w:lang w:val="hy-AM" w:eastAsia="hy-AM"/>
              </w:rPr>
              <w:t>.</w:t>
            </w:r>
            <w:r w:rsidRPr="003D6884">
              <w:rPr>
                <w:rFonts w:ascii="Calibri" w:hAnsi="Calibri" w:cs="Calibri"/>
                <w:sz w:val="14"/>
                <w:szCs w:val="14"/>
                <w:lang w:val="hy-AM" w:eastAsia="hy-AM"/>
              </w:rPr>
              <w:t> </w:t>
            </w:r>
            <w:r w:rsidRPr="003D6884">
              <w:rPr>
                <w:rFonts w:ascii="GHEA Grapalat" w:hAnsi="GHEA Grapalat"/>
                <w:sz w:val="14"/>
                <w:szCs w:val="14"/>
                <w:lang w:val="hy-AM" w:eastAsia="hy-AM"/>
              </w:rPr>
              <w:t>2020</w:t>
            </w:r>
          </w:p>
        </w:tc>
      </w:tr>
      <w:tr w:rsidR="00186E7F" w:rsidRPr="003D6884" w:rsidTr="00350451">
        <w:trPr>
          <w:trHeight w:val="246"/>
        </w:trPr>
        <w:tc>
          <w:tcPr>
            <w:tcW w:w="13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F5CB9" w:rsidRPr="003D6884" w:rsidRDefault="002F5CB9" w:rsidP="002F5CB9">
            <w:pPr>
              <w:rPr>
                <w:lang w:val="hy-AM" w:eastAsia="hy-AM"/>
              </w:rPr>
            </w:pPr>
            <w:r w:rsidRPr="003D6884">
              <w:rPr>
                <w:rFonts w:ascii="GHEA Grapalat" w:hAnsi="GHEA Grapalat"/>
                <w:sz w:val="16"/>
                <w:szCs w:val="16"/>
                <w:lang w:val="hy-AM" w:eastAsia="hy-AM"/>
              </w:rPr>
              <w:lastRenderedPageBreak/>
              <w:t>4.</w:t>
            </w:r>
          </w:p>
        </w:tc>
        <w:tc>
          <w:tcPr>
            <w:tcW w:w="1536" w:type="dxa"/>
            <w:tcBorders>
              <w:top w:val="single" w:sz="6" w:space="0" w:color="000000"/>
              <w:left w:val="single" w:sz="6" w:space="0" w:color="000000"/>
              <w:bottom w:val="single" w:sz="6" w:space="0" w:color="000000"/>
              <w:right w:val="single" w:sz="4" w:space="0" w:color="auto"/>
            </w:tcBorders>
            <w:tcMar>
              <w:top w:w="0" w:type="dxa"/>
              <w:left w:w="108" w:type="dxa"/>
              <w:bottom w:w="0" w:type="dxa"/>
              <w:right w:w="108" w:type="dxa"/>
            </w:tcMar>
            <w:vAlign w:val="center"/>
            <w:hideMark/>
          </w:tcPr>
          <w:p w:rsidR="002F5CB9" w:rsidRPr="003D6884" w:rsidRDefault="002F5CB9" w:rsidP="002F5CB9">
            <w:pPr>
              <w:jc w:val="center"/>
              <w:rPr>
                <w:lang w:val="hy-AM" w:eastAsia="hy-AM"/>
              </w:rPr>
            </w:pPr>
            <w:r w:rsidRPr="003D6884">
              <w:rPr>
                <w:rFonts w:ascii="GHEA Grapalat" w:hAnsi="GHEA Grapalat"/>
                <w:sz w:val="16"/>
                <w:szCs w:val="16"/>
                <w:lang w:val="hy-AM" w:eastAsia="hy-AM"/>
              </w:rPr>
              <w:t>33600000</w:t>
            </w:r>
          </w:p>
        </w:tc>
        <w:tc>
          <w:tcPr>
            <w:tcW w:w="12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F5CB9" w:rsidRPr="003D6884" w:rsidRDefault="002F5CB9" w:rsidP="002F5CB9">
            <w:pPr>
              <w:jc w:val="center"/>
              <w:rPr>
                <w:rFonts w:asciiTheme="minorHAnsi" w:hAnsiTheme="minorHAnsi" w:cstheme="minorHAnsi"/>
                <w:sz w:val="20"/>
                <w:szCs w:val="20"/>
                <w:lang w:val="hy-AM" w:eastAsia="hy-AM"/>
              </w:rPr>
            </w:pPr>
            <w:r>
              <w:rPr>
                <w:rFonts w:asciiTheme="minorHAnsi" w:hAnsiTheme="minorHAnsi" w:cstheme="minorHAnsi"/>
                <w:sz w:val="20"/>
                <w:szCs w:val="20"/>
                <w:lang w:val="hy-AM" w:eastAsia="hy-AM"/>
              </w:rPr>
              <w:t xml:space="preserve">Хлорид натрия </w:t>
            </w:r>
          </w:p>
        </w:tc>
        <w:tc>
          <w:tcPr>
            <w:tcW w:w="1128" w:type="dxa"/>
            <w:tcBorders>
              <w:top w:val="single" w:sz="6" w:space="0" w:color="000000"/>
              <w:left w:val="single" w:sz="4" w:space="0" w:color="auto"/>
              <w:bottom w:val="single" w:sz="6" w:space="0" w:color="000000"/>
              <w:right w:val="single" w:sz="6" w:space="0" w:color="000000"/>
            </w:tcBorders>
            <w:tcMar>
              <w:top w:w="0" w:type="dxa"/>
              <w:left w:w="108" w:type="dxa"/>
              <w:bottom w:w="0" w:type="dxa"/>
              <w:right w:w="108" w:type="dxa"/>
            </w:tcMar>
            <w:hideMark/>
          </w:tcPr>
          <w:p w:rsidR="002F5CB9" w:rsidRPr="003D6884" w:rsidRDefault="002F5CB9" w:rsidP="002F5CB9">
            <w:pPr>
              <w:rPr>
                <w:lang w:val="hy-AM" w:eastAsia="hy-AM"/>
              </w:rPr>
            </w:pPr>
            <w:r w:rsidRPr="003D6884">
              <w:rPr>
                <w:rFonts w:ascii="Calibri" w:hAnsi="Calibri" w:cs="Calibri"/>
                <w:sz w:val="16"/>
                <w:szCs w:val="16"/>
                <w:lang w:val="hy-AM" w:eastAsia="hy-AM"/>
              </w:rPr>
              <w:t> </w:t>
            </w:r>
          </w:p>
        </w:tc>
        <w:tc>
          <w:tcPr>
            <w:tcW w:w="14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F5CB9" w:rsidRPr="003D6884" w:rsidRDefault="00C16CD3" w:rsidP="002F5CB9">
            <w:pPr>
              <w:rPr>
                <w:lang w:val="hy-AM" w:eastAsia="hy-AM"/>
              </w:rPr>
            </w:pPr>
            <w:r w:rsidRPr="00C16CD3">
              <w:rPr>
                <w:lang w:val="hy-AM" w:eastAsia="hy-AM"/>
              </w:rPr>
              <w:t>Монтелукаст, таблетка 4 мг</w:t>
            </w:r>
          </w:p>
        </w:tc>
        <w:tc>
          <w:tcPr>
            <w:tcW w:w="10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F5CB9" w:rsidRPr="00350451" w:rsidRDefault="002F5CB9" w:rsidP="002F5CB9">
            <w:pPr>
              <w:rPr>
                <w:sz w:val="16"/>
                <w:szCs w:val="16"/>
                <w:lang w:val="hy-AM" w:eastAsia="hy-AM"/>
              </w:rPr>
            </w:pPr>
            <w:r w:rsidRPr="00350451">
              <w:rPr>
                <w:rFonts w:ascii="GHEA Grapalat" w:hAnsi="GHEA Grapalat"/>
                <w:sz w:val="16"/>
                <w:szCs w:val="16"/>
                <w:lang w:val="hy-AM" w:eastAsia="hy-AM"/>
              </w:rPr>
              <w:t>таблетка</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F5CB9" w:rsidRPr="003D6884" w:rsidRDefault="002F5CB9" w:rsidP="002F5CB9">
            <w:pPr>
              <w:rPr>
                <w:lang w:val="hy-AM" w:eastAsia="hy-AM"/>
              </w:rPr>
            </w:pPr>
            <w:r w:rsidRPr="003D6884">
              <w:rPr>
                <w:rFonts w:ascii="Calibri" w:hAnsi="Calibri" w:cs="Calibri"/>
                <w:sz w:val="16"/>
                <w:szCs w:val="16"/>
                <w:lang w:val="hy-AM" w:eastAsia="hy-AM"/>
              </w:rPr>
              <w:t> </w:t>
            </w:r>
          </w:p>
        </w:tc>
        <w:tc>
          <w:tcPr>
            <w:tcW w:w="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F5CB9" w:rsidRPr="003D6884" w:rsidRDefault="002F5CB9" w:rsidP="002F5CB9">
            <w:pPr>
              <w:jc w:val="center"/>
              <w:rPr>
                <w:lang w:val="hy-AM" w:eastAsia="hy-AM"/>
              </w:rPr>
            </w:pPr>
            <w:r w:rsidRPr="003D6884">
              <w:rPr>
                <w:rFonts w:ascii="Calibri" w:hAnsi="Calibri" w:cs="Calibri"/>
                <w:sz w:val="16"/>
                <w:szCs w:val="16"/>
                <w:lang w:val="hy-AM" w:eastAsia="hy-AM"/>
              </w:rPr>
              <w:t> </w:t>
            </w:r>
          </w:p>
        </w:tc>
        <w:tc>
          <w:tcPr>
            <w:tcW w:w="9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2F5CB9" w:rsidRPr="00BE3DCD" w:rsidRDefault="002F5CB9" w:rsidP="002F5CB9">
            <w:pPr>
              <w:jc w:val="center"/>
              <w:rPr>
                <w:rFonts w:ascii="GHEA Grapalat" w:hAnsi="GHEA Grapalat"/>
                <w:sz w:val="16"/>
                <w:szCs w:val="16"/>
              </w:rPr>
            </w:pPr>
            <w:r w:rsidRPr="00BE3DCD">
              <w:rPr>
                <w:rFonts w:ascii="GHEA Grapalat" w:hAnsi="GHEA Grapalat"/>
                <w:bCs/>
                <w:iCs/>
                <w:sz w:val="16"/>
                <w:szCs w:val="16"/>
              </w:rPr>
              <w:t>100</w:t>
            </w:r>
          </w:p>
        </w:tc>
        <w:tc>
          <w:tcPr>
            <w:tcW w:w="13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F5CB9" w:rsidRPr="003D6884" w:rsidRDefault="002F5CB9" w:rsidP="002F5CB9">
            <w:pPr>
              <w:jc w:val="center"/>
              <w:rPr>
                <w:lang w:val="hy-AM" w:eastAsia="hy-AM"/>
              </w:rPr>
            </w:pPr>
            <w:r w:rsidRPr="003D6884">
              <w:rPr>
                <w:rFonts w:ascii="GHEA Grapalat" w:hAnsi="GHEA Grapalat"/>
                <w:sz w:val="16"/>
                <w:szCs w:val="16"/>
                <w:lang w:val="hy-AM" w:eastAsia="hy-AM"/>
              </w:rPr>
              <w:t>Пл</w:t>
            </w:r>
            <w:r w:rsidRPr="003D6884">
              <w:rPr>
                <w:rFonts w:ascii="Calibri" w:hAnsi="Calibri" w:cs="Calibri"/>
                <w:sz w:val="16"/>
                <w:szCs w:val="16"/>
                <w:lang w:val="hy-AM" w:eastAsia="hy-AM"/>
              </w:rPr>
              <w:t> </w:t>
            </w:r>
            <w:r w:rsidRPr="003D6884">
              <w:rPr>
                <w:rFonts w:ascii="Cambria Math" w:hAnsi="Cambria Math"/>
                <w:sz w:val="16"/>
                <w:szCs w:val="16"/>
                <w:lang w:val="hy-AM" w:eastAsia="hy-AM"/>
              </w:rPr>
              <w:t>. </w:t>
            </w:r>
            <w:r w:rsidRPr="003D6884">
              <w:rPr>
                <w:rFonts w:ascii="GHEA Grapalat" w:hAnsi="GHEA Grapalat"/>
                <w:sz w:val="16"/>
                <w:szCs w:val="16"/>
                <w:lang w:val="hy-AM" w:eastAsia="hy-AM"/>
              </w:rPr>
              <w:t>Ереван</w:t>
            </w:r>
            <w:r w:rsidRPr="003D6884">
              <w:rPr>
                <w:rFonts w:ascii="Calibri" w:hAnsi="Calibri" w:cs="Calibri"/>
                <w:sz w:val="16"/>
                <w:szCs w:val="16"/>
                <w:lang w:val="hy-AM" w:eastAsia="hy-AM"/>
              </w:rPr>
              <w:t> </w:t>
            </w:r>
            <w:r w:rsidRPr="003D6884">
              <w:rPr>
                <w:rFonts w:ascii="GHEA Grapalat" w:hAnsi="GHEA Grapalat"/>
                <w:sz w:val="16"/>
                <w:szCs w:val="16"/>
                <w:lang w:val="hy-AM" w:eastAsia="hy-AM"/>
              </w:rPr>
              <w:t>,</w:t>
            </w:r>
            <w:r w:rsidRPr="003D6884">
              <w:rPr>
                <w:rFonts w:ascii="Calibri" w:hAnsi="Calibri" w:cs="Calibri"/>
                <w:sz w:val="16"/>
                <w:szCs w:val="16"/>
                <w:lang w:val="hy-AM" w:eastAsia="hy-AM"/>
              </w:rPr>
              <w:t> </w:t>
            </w:r>
            <w:r w:rsidRPr="003D6884">
              <w:rPr>
                <w:rFonts w:ascii="GHEA Grapalat" w:hAnsi="GHEA Grapalat" w:cs="GHEA Grapalat"/>
                <w:sz w:val="16"/>
                <w:szCs w:val="16"/>
                <w:lang w:val="hy-AM" w:eastAsia="hy-AM"/>
              </w:rPr>
              <w:t>Дро</w:t>
            </w:r>
            <w:r w:rsidRPr="003D6884">
              <w:rPr>
                <w:rFonts w:ascii="Calibri" w:hAnsi="Calibri" w:cs="Calibri"/>
                <w:sz w:val="16"/>
                <w:szCs w:val="16"/>
                <w:lang w:val="hy-AM" w:eastAsia="hy-AM"/>
              </w:rPr>
              <w:t> </w:t>
            </w:r>
            <w:r w:rsidRPr="003D6884">
              <w:rPr>
                <w:rFonts w:ascii="GHEA Grapalat" w:hAnsi="GHEA Grapalat"/>
                <w:sz w:val="16"/>
                <w:szCs w:val="16"/>
                <w:lang w:val="hy-AM" w:eastAsia="hy-AM"/>
              </w:rPr>
              <w:t>17</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2F5CB9" w:rsidRPr="00BE3DCD" w:rsidRDefault="002F5CB9" w:rsidP="002F5CB9">
            <w:pPr>
              <w:jc w:val="center"/>
              <w:rPr>
                <w:rFonts w:ascii="GHEA Grapalat" w:hAnsi="GHEA Grapalat"/>
                <w:sz w:val="16"/>
                <w:szCs w:val="16"/>
              </w:rPr>
            </w:pPr>
            <w:r w:rsidRPr="00BE3DCD">
              <w:rPr>
                <w:rFonts w:ascii="GHEA Grapalat" w:hAnsi="GHEA Grapalat"/>
                <w:bCs/>
                <w:iCs/>
                <w:sz w:val="16"/>
                <w:szCs w:val="16"/>
              </w:rPr>
              <w:t>100</w:t>
            </w:r>
          </w:p>
        </w:tc>
        <w:tc>
          <w:tcPr>
            <w:tcW w:w="12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2F5CB9" w:rsidRPr="003D6884" w:rsidRDefault="002F5CB9" w:rsidP="002F5CB9">
            <w:pPr>
              <w:rPr>
                <w:lang w:val="hy-AM" w:eastAsia="hy-AM"/>
              </w:rPr>
            </w:pPr>
            <w:r w:rsidRPr="003D6884">
              <w:rPr>
                <w:rFonts w:ascii="GHEA Grapalat" w:hAnsi="GHEA Grapalat"/>
                <w:sz w:val="14"/>
                <w:szCs w:val="14"/>
                <w:lang w:val="hy-AM" w:eastAsia="hy-AM"/>
              </w:rPr>
              <w:t>Не позднее чем через</w:t>
            </w:r>
            <w:r w:rsidRPr="003D6884">
              <w:rPr>
                <w:rFonts w:ascii="Calibri" w:hAnsi="Calibri" w:cs="Calibri"/>
                <w:sz w:val="14"/>
                <w:szCs w:val="14"/>
                <w:lang w:val="hy-AM" w:eastAsia="hy-AM"/>
              </w:rPr>
              <w:t> </w:t>
            </w:r>
            <w:r w:rsidRPr="003D6884">
              <w:rPr>
                <w:rFonts w:ascii="GHEA Grapalat" w:hAnsi="GHEA Grapalat"/>
                <w:sz w:val="14"/>
                <w:szCs w:val="14"/>
                <w:lang w:val="hy-AM" w:eastAsia="hy-AM"/>
              </w:rPr>
              <w:t>25</w:t>
            </w:r>
            <w:r w:rsidRPr="003D6884">
              <w:rPr>
                <w:rFonts w:ascii="Calibri" w:hAnsi="Calibri" w:cs="Calibri"/>
                <w:sz w:val="14"/>
                <w:szCs w:val="14"/>
                <w:lang w:val="hy-AM" w:eastAsia="hy-AM"/>
              </w:rPr>
              <w:t> </w:t>
            </w:r>
            <w:r w:rsidRPr="003D6884">
              <w:rPr>
                <w:rFonts w:ascii="GHEA Grapalat" w:hAnsi="GHEA Grapalat"/>
                <w:sz w:val="14"/>
                <w:szCs w:val="14"/>
                <w:lang w:val="hy-AM" w:eastAsia="hy-AM"/>
              </w:rPr>
              <w:t>.</w:t>
            </w:r>
            <w:r w:rsidRPr="003D6884">
              <w:rPr>
                <w:rFonts w:ascii="Calibri" w:hAnsi="Calibri" w:cs="Calibri"/>
                <w:sz w:val="14"/>
                <w:szCs w:val="14"/>
                <w:lang w:val="hy-AM" w:eastAsia="hy-AM"/>
              </w:rPr>
              <w:t> </w:t>
            </w:r>
            <w:r w:rsidRPr="003D6884">
              <w:rPr>
                <w:rFonts w:ascii="GHEA Grapalat" w:hAnsi="GHEA Grapalat"/>
                <w:sz w:val="14"/>
                <w:szCs w:val="14"/>
                <w:lang w:val="hy-AM" w:eastAsia="hy-AM"/>
              </w:rPr>
              <w:t>12</w:t>
            </w:r>
            <w:r w:rsidRPr="003D6884">
              <w:rPr>
                <w:rFonts w:ascii="Calibri" w:hAnsi="Calibri" w:cs="Calibri"/>
                <w:sz w:val="14"/>
                <w:szCs w:val="14"/>
                <w:lang w:val="hy-AM" w:eastAsia="hy-AM"/>
              </w:rPr>
              <w:t> </w:t>
            </w:r>
            <w:r w:rsidRPr="003D6884">
              <w:rPr>
                <w:rFonts w:ascii="GHEA Grapalat" w:hAnsi="GHEA Grapalat"/>
                <w:sz w:val="14"/>
                <w:szCs w:val="14"/>
                <w:lang w:val="hy-AM" w:eastAsia="hy-AM"/>
              </w:rPr>
              <w:t>.</w:t>
            </w:r>
            <w:r w:rsidRPr="003D6884">
              <w:rPr>
                <w:rFonts w:ascii="Calibri" w:hAnsi="Calibri" w:cs="Calibri"/>
                <w:sz w:val="14"/>
                <w:szCs w:val="14"/>
                <w:lang w:val="hy-AM" w:eastAsia="hy-AM"/>
              </w:rPr>
              <w:t> </w:t>
            </w:r>
            <w:r w:rsidRPr="003D6884">
              <w:rPr>
                <w:rFonts w:ascii="GHEA Grapalat" w:hAnsi="GHEA Grapalat"/>
                <w:sz w:val="14"/>
                <w:szCs w:val="14"/>
                <w:lang w:val="hy-AM" w:eastAsia="hy-AM"/>
              </w:rPr>
              <w:t>2020</w:t>
            </w:r>
          </w:p>
        </w:tc>
      </w:tr>
      <w:tr w:rsidR="00350451" w:rsidRPr="003D6884" w:rsidTr="00350451">
        <w:trPr>
          <w:trHeight w:val="246"/>
        </w:trPr>
        <w:tc>
          <w:tcPr>
            <w:tcW w:w="13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GHEA Grapalat" w:hAnsi="GHEA Grapalat"/>
                <w:sz w:val="16"/>
                <w:szCs w:val="16"/>
                <w:lang w:val="hy-AM" w:eastAsia="hy-AM"/>
              </w:rPr>
              <w:t>5.</w:t>
            </w:r>
          </w:p>
        </w:tc>
        <w:tc>
          <w:tcPr>
            <w:tcW w:w="1536" w:type="dxa"/>
            <w:tcBorders>
              <w:top w:val="single" w:sz="6" w:space="0" w:color="000000"/>
              <w:left w:val="single" w:sz="6" w:space="0" w:color="000000"/>
              <w:bottom w:val="single" w:sz="6" w:space="0" w:color="000000"/>
              <w:right w:val="single" w:sz="4" w:space="0" w:color="auto"/>
            </w:tcBorders>
            <w:tcMar>
              <w:top w:w="0" w:type="dxa"/>
              <w:left w:w="108" w:type="dxa"/>
              <w:bottom w:w="0" w:type="dxa"/>
              <w:right w:w="108" w:type="dxa"/>
            </w:tcMar>
            <w:vAlign w:val="center"/>
            <w:hideMark/>
          </w:tcPr>
          <w:p w:rsidR="00350451" w:rsidRPr="003D6884" w:rsidRDefault="00350451" w:rsidP="00350451">
            <w:pPr>
              <w:jc w:val="center"/>
              <w:rPr>
                <w:lang w:val="hy-AM" w:eastAsia="hy-AM"/>
              </w:rPr>
            </w:pPr>
            <w:r w:rsidRPr="003D6884">
              <w:rPr>
                <w:rFonts w:ascii="GHEA Grapalat" w:hAnsi="GHEA Grapalat"/>
                <w:sz w:val="16"/>
                <w:szCs w:val="16"/>
                <w:lang w:val="hy-AM" w:eastAsia="hy-AM"/>
              </w:rPr>
              <w:t>33600000</w:t>
            </w:r>
          </w:p>
        </w:tc>
        <w:tc>
          <w:tcPr>
            <w:tcW w:w="12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50451" w:rsidRPr="003D6884" w:rsidRDefault="00350451" w:rsidP="00350451">
            <w:pPr>
              <w:jc w:val="center"/>
              <w:rPr>
                <w:rFonts w:asciiTheme="minorHAnsi" w:hAnsiTheme="minorHAnsi" w:cstheme="minorHAnsi"/>
                <w:sz w:val="20"/>
                <w:szCs w:val="20"/>
                <w:lang w:val="hy-AM" w:eastAsia="hy-AM"/>
              </w:rPr>
            </w:pPr>
            <w:r>
              <w:rPr>
                <w:rFonts w:asciiTheme="minorHAnsi" w:hAnsiTheme="minorHAnsi" w:cstheme="minorHAnsi"/>
                <w:sz w:val="20"/>
                <w:szCs w:val="20"/>
                <w:lang w:val="hy-AM" w:eastAsia="hy-AM"/>
              </w:rPr>
              <w:t xml:space="preserve">Йод </w:t>
            </w:r>
          </w:p>
        </w:tc>
        <w:tc>
          <w:tcPr>
            <w:tcW w:w="1128" w:type="dxa"/>
            <w:tcBorders>
              <w:top w:val="single" w:sz="6" w:space="0" w:color="000000"/>
              <w:left w:val="single" w:sz="4" w:space="0" w:color="auto"/>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Calibri" w:hAnsi="Calibri" w:cs="Calibri"/>
                <w:sz w:val="16"/>
                <w:szCs w:val="16"/>
                <w:lang w:val="hy-AM" w:eastAsia="hy-AM"/>
              </w:rPr>
              <w:t> </w:t>
            </w:r>
          </w:p>
        </w:tc>
        <w:tc>
          <w:tcPr>
            <w:tcW w:w="14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50451" w:rsidRPr="00CB0471" w:rsidRDefault="00350451" w:rsidP="00350451">
            <w:r w:rsidRPr="00CB0471">
              <w:t>Хлорид натрия 0,9%</w:t>
            </w:r>
          </w:p>
        </w:tc>
        <w:tc>
          <w:tcPr>
            <w:tcW w:w="10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50451" w:rsidRDefault="00350451" w:rsidP="00350451">
            <w:pPr>
              <w:rPr>
                <w:sz w:val="16"/>
                <w:szCs w:val="16"/>
              </w:rPr>
            </w:pP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Calibri" w:hAnsi="Calibri" w:cs="Calibri"/>
                <w:sz w:val="16"/>
                <w:szCs w:val="16"/>
                <w:lang w:val="hy-AM" w:eastAsia="hy-AM"/>
              </w:rPr>
              <w:t> </w:t>
            </w:r>
          </w:p>
        </w:tc>
        <w:tc>
          <w:tcPr>
            <w:tcW w:w="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jc w:val="center"/>
              <w:rPr>
                <w:lang w:val="hy-AM" w:eastAsia="hy-AM"/>
              </w:rPr>
            </w:pPr>
            <w:r w:rsidRPr="003D6884">
              <w:rPr>
                <w:rFonts w:ascii="Calibri" w:hAnsi="Calibri" w:cs="Calibri"/>
                <w:sz w:val="16"/>
                <w:szCs w:val="16"/>
                <w:lang w:val="hy-AM" w:eastAsia="hy-AM"/>
              </w:rPr>
              <w:t> </w:t>
            </w:r>
          </w:p>
        </w:tc>
        <w:tc>
          <w:tcPr>
            <w:tcW w:w="9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50451" w:rsidRPr="00BE3DCD" w:rsidRDefault="00350451" w:rsidP="00350451">
            <w:pPr>
              <w:jc w:val="center"/>
              <w:rPr>
                <w:rFonts w:ascii="GHEA Grapalat" w:hAnsi="GHEA Grapalat"/>
                <w:sz w:val="16"/>
                <w:szCs w:val="16"/>
              </w:rPr>
            </w:pPr>
            <w:r w:rsidRPr="00BE3DCD">
              <w:rPr>
                <w:rFonts w:ascii="GHEA Grapalat" w:hAnsi="GHEA Grapalat"/>
                <w:bCs/>
                <w:iCs/>
                <w:sz w:val="16"/>
                <w:szCs w:val="16"/>
              </w:rPr>
              <w:t>5000</w:t>
            </w:r>
          </w:p>
        </w:tc>
        <w:tc>
          <w:tcPr>
            <w:tcW w:w="13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jc w:val="center"/>
              <w:rPr>
                <w:lang w:val="hy-AM" w:eastAsia="hy-AM"/>
              </w:rPr>
            </w:pPr>
            <w:r w:rsidRPr="003D6884">
              <w:rPr>
                <w:rFonts w:ascii="GHEA Grapalat" w:hAnsi="GHEA Grapalat"/>
                <w:sz w:val="16"/>
                <w:szCs w:val="16"/>
                <w:lang w:val="hy-AM" w:eastAsia="hy-AM"/>
              </w:rPr>
              <w:t>Пл</w:t>
            </w:r>
            <w:r w:rsidRPr="003D6884">
              <w:rPr>
                <w:rFonts w:ascii="Calibri" w:hAnsi="Calibri" w:cs="Calibri"/>
                <w:sz w:val="16"/>
                <w:szCs w:val="16"/>
                <w:lang w:val="hy-AM" w:eastAsia="hy-AM"/>
              </w:rPr>
              <w:t> </w:t>
            </w:r>
            <w:r w:rsidRPr="003D6884">
              <w:rPr>
                <w:rFonts w:ascii="Cambria Math" w:hAnsi="Cambria Math"/>
                <w:sz w:val="16"/>
                <w:szCs w:val="16"/>
                <w:lang w:val="hy-AM" w:eastAsia="hy-AM"/>
              </w:rPr>
              <w:t>. </w:t>
            </w:r>
            <w:r w:rsidRPr="003D6884">
              <w:rPr>
                <w:rFonts w:ascii="GHEA Grapalat" w:hAnsi="GHEA Grapalat"/>
                <w:sz w:val="16"/>
                <w:szCs w:val="16"/>
                <w:lang w:val="hy-AM" w:eastAsia="hy-AM"/>
              </w:rPr>
              <w:t>Ереван</w:t>
            </w:r>
            <w:r w:rsidRPr="003D6884">
              <w:rPr>
                <w:rFonts w:ascii="Calibri" w:hAnsi="Calibri" w:cs="Calibri"/>
                <w:sz w:val="16"/>
                <w:szCs w:val="16"/>
                <w:lang w:val="hy-AM" w:eastAsia="hy-AM"/>
              </w:rPr>
              <w:t> </w:t>
            </w:r>
            <w:r w:rsidRPr="003D6884">
              <w:rPr>
                <w:rFonts w:ascii="GHEA Grapalat" w:hAnsi="GHEA Grapalat"/>
                <w:sz w:val="16"/>
                <w:szCs w:val="16"/>
                <w:lang w:val="hy-AM" w:eastAsia="hy-AM"/>
              </w:rPr>
              <w:t>,</w:t>
            </w:r>
            <w:r w:rsidRPr="003D6884">
              <w:rPr>
                <w:rFonts w:ascii="Calibri" w:hAnsi="Calibri" w:cs="Calibri"/>
                <w:sz w:val="16"/>
                <w:szCs w:val="16"/>
                <w:lang w:val="hy-AM" w:eastAsia="hy-AM"/>
              </w:rPr>
              <w:t> </w:t>
            </w:r>
            <w:r w:rsidRPr="003D6884">
              <w:rPr>
                <w:rFonts w:ascii="GHEA Grapalat" w:hAnsi="GHEA Grapalat" w:cs="GHEA Grapalat"/>
                <w:sz w:val="16"/>
                <w:szCs w:val="16"/>
                <w:lang w:val="hy-AM" w:eastAsia="hy-AM"/>
              </w:rPr>
              <w:t>Дро</w:t>
            </w:r>
            <w:r w:rsidRPr="003D6884">
              <w:rPr>
                <w:rFonts w:ascii="Calibri" w:hAnsi="Calibri" w:cs="Calibri"/>
                <w:sz w:val="16"/>
                <w:szCs w:val="16"/>
                <w:lang w:val="hy-AM" w:eastAsia="hy-AM"/>
              </w:rPr>
              <w:t> </w:t>
            </w:r>
            <w:r w:rsidRPr="003D6884">
              <w:rPr>
                <w:rFonts w:ascii="GHEA Grapalat" w:hAnsi="GHEA Grapalat"/>
                <w:sz w:val="16"/>
                <w:szCs w:val="16"/>
                <w:lang w:val="hy-AM" w:eastAsia="hy-AM"/>
              </w:rPr>
              <w:t>17</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50451" w:rsidRPr="00BE3DCD" w:rsidRDefault="00350451" w:rsidP="00350451">
            <w:pPr>
              <w:jc w:val="center"/>
              <w:rPr>
                <w:rFonts w:ascii="GHEA Grapalat" w:hAnsi="GHEA Grapalat"/>
                <w:sz w:val="16"/>
                <w:szCs w:val="16"/>
              </w:rPr>
            </w:pPr>
            <w:r w:rsidRPr="00BE3DCD">
              <w:rPr>
                <w:rFonts w:ascii="GHEA Grapalat" w:hAnsi="GHEA Grapalat"/>
                <w:bCs/>
                <w:iCs/>
                <w:sz w:val="16"/>
                <w:szCs w:val="16"/>
              </w:rPr>
              <w:t>5000</w:t>
            </w:r>
          </w:p>
        </w:tc>
        <w:tc>
          <w:tcPr>
            <w:tcW w:w="12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GHEA Grapalat" w:hAnsi="GHEA Grapalat"/>
                <w:sz w:val="14"/>
                <w:szCs w:val="14"/>
                <w:lang w:val="hy-AM" w:eastAsia="hy-AM"/>
              </w:rPr>
              <w:t>Не позднее чем через</w:t>
            </w:r>
            <w:r w:rsidRPr="003D6884">
              <w:rPr>
                <w:rFonts w:ascii="Calibri" w:hAnsi="Calibri" w:cs="Calibri"/>
                <w:sz w:val="14"/>
                <w:szCs w:val="14"/>
                <w:lang w:val="hy-AM" w:eastAsia="hy-AM"/>
              </w:rPr>
              <w:t> </w:t>
            </w:r>
            <w:r w:rsidRPr="003D6884">
              <w:rPr>
                <w:rFonts w:ascii="GHEA Grapalat" w:hAnsi="GHEA Grapalat"/>
                <w:sz w:val="14"/>
                <w:szCs w:val="14"/>
                <w:lang w:val="hy-AM" w:eastAsia="hy-AM"/>
              </w:rPr>
              <w:t>25</w:t>
            </w:r>
            <w:r w:rsidRPr="003D6884">
              <w:rPr>
                <w:rFonts w:ascii="Calibri" w:hAnsi="Calibri" w:cs="Calibri"/>
                <w:sz w:val="14"/>
                <w:szCs w:val="14"/>
                <w:lang w:val="hy-AM" w:eastAsia="hy-AM"/>
              </w:rPr>
              <w:t> </w:t>
            </w:r>
            <w:r w:rsidRPr="003D6884">
              <w:rPr>
                <w:rFonts w:ascii="GHEA Grapalat" w:hAnsi="GHEA Grapalat"/>
                <w:sz w:val="14"/>
                <w:szCs w:val="14"/>
                <w:lang w:val="hy-AM" w:eastAsia="hy-AM"/>
              </w:rPr>
              <w:t>.</w:t>
            </w:r>
            <w:r w:rsidRPr="003D6884">
              <w:rPr>
                <w:rFonts w:ascii="Calibri" w:hAnsi="Calibri" w:cs="Calibri"/>
                <w:sz w:val="14"/>
                <w:szCs w:val="14"/>
                <w:lang w:val="hy-AM" w:eastAsia="hy-AM"/>
              </w:rPr>
              <w:t> </w:t>
            </w:r>
            <w:r w:rsidRPr="003D6884">
              <w:rPr>
                <w:rFonts w:ascii="GHEA Grapalat" w:hAnsi="GHEA Grapalat"/>
                <w:sz w:val="14"/>
                <w:szCs w:val="14"/>
                <w:lang w:val="hy-AM" w:eastAsia="hy-AM"/>
              </w:rPr>
              <w:t>12</w:t>
            </w:r>
            <w:r w:rsidRPr="003D6884">
              <w:rPr>
                <w:rFonts w:ascii="Calibri" w:hAnsi="Calibri" w:cs="Calibri"/>
                <w:sz w:val="14"/>
                <w:szCs w:val="14"/>
                <w:lang w:val="hy-AM" w:eastAsia="hy-AM"/>
              </w:rPr>
              <w:t> </w:t>
            </w:r>
            <w:r w:rsidRPr="003D6884">
              <w:rPr>
                <w:rFonts w:ascii="GHEA Grapalat" w:hAnsi="GHEA Grapalat"/>
                <w:sz w:val="14"/>
                <w:szCs w:val="14"/>
                <w:lang w:val="hy-AM" w:eastAsia="hy-AM"/>
              </w:rPr>
              <w:t>.</w:t>
            </w:r>
            <w:r w:rsidRPr="003D6884">
              <w:rPr>
                <w:rFonts w:ascii="Calibri" w:hAnsi="Calibri" w:cs="Calibri"/>
                <w:sz w:val="14"/>
                <w:szCs w:val="14"/>
                <w:lang w:val="hy-AM" w:eastAsia="hy-AM"/>
              </w:rPr>
              <w:t> </w:t>
            </w:r>
            <w:r w:rsidRPr="003D6884">
              <w:rPr>
                <w:rFonts w:ascii="GHEA Grapalat" w:hAnsi="GHEA Grapalat"/>
                <w:sz w:val="14"/>
                <w:szCs w:val="14"/>
                <w:lang w:val="hy-AM" w:eastAsia="hy-AM"/>
              </w:rPr>
              <w:t>2020</w:t>
            </w:r>
          </w:p>
        </w:tc>
      </w:tr>
      <w:tr w:rsidR="00350451" w:rsidRPr="003D6884" w:rsidTr="00350451">
        <w:trPr>
          <w:trHeight w:val="246"/>
        </w:trPr>
        <w:tc>
          <w:tcPr>
            <w:tcW w:w="13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GHEA Grapalat" w:hAnsi="GHEA Grapalat"/>
                <w:sz w:val="16"/>
                <w:szCs w:val="16"/>
                <w:lang w:val="hy-AM" w:eastAsia="hy-AM"/>
              </w:rPr>
              <w:t>6.</w:t>
            </w:r>
          </w:p>
        </w:tc>
        <w:tc>
          <w:tcPr>
            <w:tcW w:w="1536" w:type="dxa"/>
            <w:tcBorders>
              <w:top w:val="single" w:sz="6" w:space="0" w:color="000000"/>
              <w:left w:val="single" w:sz="6" w:space="0" w:color="000000"/>
              <w:bottom w:val="single" w:sz="6" w:space="0" w:color="000000"/>
              <w:right w:val="single" w:sz="4" w:space="0" w:color="auto"/>
            </w:tcBorders>
            <w:tcMar>
              <w:top w:w="0" w:type="dxa"/>
              <w:left w:w="108" w:type="dxa"/>
              <w:bottom w:w="0" w:type="dxa"/>
              <w:right w:w="108" w:type="dxa"/>
            </w:tcMar>
            <w:vAlign w:val="center"/>
            <w:hideMark/>
          </w:tcPr>
          <w:p w:rsidR="00350451" w:rsidRPr="003D6884" w:rsidRDefault="00350451" w:rsidP="00350451">
            <w:pPr>
              <w:jc w:val="center"/>
              <w:rPr>
                <w:lang w:val="hy-AM" w:eastAsia="hy-AM"/>
              </w:rPr>
            </w:pPr>
            <w:r w:rsidRPr="003D6884">
              <w:rPr>
                <w:rFonts w:ascii="GHEA Grapalat" w:hAnsi="GHEA Grapalat"/>
                <w:sz w:val="16"/>
                <w:szCs w:val="16"/>
                <w:lang w:val="hy-AM" w:eastAsia="hy-AM"/>
              </w:rPr>
              <w:t>33600000</w:t>
            </w:r>
          </w:p>
        </w:tc>
        <w:tc>
          <w:tcPr>
            <w:tcW w:w="12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50451" w:rsidRPr="003D6884" w:rsidRDefault="00350451" w:rsidP="00350451">
            <w:pPr>
              <w:jc w:val="center"/>
              <w:rPr>
                <w:rFonts w:asciiTheme="minorHAnsi" w:hAnsiTheme="minorHAnsi" w:cstheme="minorHAnsi"/>
                <w:sz w:val="20"/>
                <w:szCs w:val="20"/>
                <w:lang w:val="hy-AM" w:eastAsia="hy-AM"/>
              </w:rPr>
            </w:pPr>
            <w:r w:rsidRPr="003D6884">
              <w:rPr>
                <w:rFonts w:asciiTheme="minorHAnsi" w:hAnsiTheme="minorHAnsi" w:cstheme="minorHAnsi"/>
                <w:sz w:val="20"/>
                <w:szCs w:val="20"/>
                <w:lang w:val="hy-AM" w:eastAsia="hy-AM"/>
              </w:rPr>
              <w:t>Йод</w:t>
            </w:r>
          </w:p>
        </w:tc>
        <w:tc>
          <w:tcPr>
            <w:tcW w:w="1128" w:type="dxa"/>
            <w:tcBorders>
              <w:top w:val="single" w:sz="6" w:space="0" w:color="000000"/>
              <w:left w:val="single" w:sz="4" w:space="0" w:color="auto"/>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Calibri" w:hAnsi="Calibri" w:cs="Calibri"/>
                <w:sz w:val="16"/>
                <w:szCs w:val="16"/>
                <w:lang w:val="hy-AM" w:eastAsia="hy-AM"/>
              </w:rPr>
              <w:t> </w:t>
            </w:r>
          </w:p>
        </w:tc>
        <w:tc>
          <w:tcPr>
            <w:tcW w:w="14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50451" w:rsidRDefault="00350451" w:rsidP="00350451">
            <w:r w:rsidRPr="00CB0471">
              <w:t>Йод для наружного применения 1 мг / 1 л</w:t>
            </w:r>
          </w:p>
        </w:tc>
        <w:tc>
          <w:tcPr>
            <w:tcW w:w="10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50451" w:rsidRDefault="00350451" w:rsidP="00350451">
            <w:pPr>
              <w:rPr>
                <w:sz w:val="16"/>
                <w:szCs w:val="16"/>
              </w:rPr>
            </w:pPr>
            <w:r w:rsidRPr="00350451">
              <w:rPr>
                <w:sz w:val="16"/>
                <w:szCs w:val="16"/>
              </w:rPr>
              <w:t>мл</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Calibri" w:hAnsi="Calibri" w:cs="Calibri"/>
                <w:sz w:val="16"/>
                <w:szCs w:val="16"/>
                <w:lang w:val="hy-AM" w:eastAsia="hy-AM"/>
              </w:rPr>
              <w:t> </w:t>
            </w:r>
          </w:p>
        </w:tc>
        <w:tc>
          <w:tcPr>
            <w:tcW w:w="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jc w:val="center"/>
              <w:rPr>
                <w:lang w:val="hy-AM" w:eastAsia="hy-AM"/>
              </w:rPr>
            </w:pPr>
            <w:r w:rsidRPr="003D6884">
              <w:rPr>
                <w:rFonts w:ascii="Calibri" w:hAnsi="Calibri" w:cs="Calibri"/>
                <w:sz w:val="16"/>
                <w:szCs w:val="16"/>
                <w:lang w:val="hy-AM" w:eastAsia="hy-AM"/>
              </w:rPr>
              <w:t> </w:t>
            </w:r>
          </w:p>
        </w:tc>
        <w:tc>
          <w:tcPr>
            <w:tcW w:w="9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50451" w:rsidRPr="00BE3DCD" w:rsidRDefault="00350451" w:rsidP="00350451">
            <w:pPr>
              <w:jc w:val="center"/>
              <w:rPr>
                <w:rFonts w:ascii="GHEA Grapalat" w:hAnsi="GHEA Grapalat"/>
                <w:sz w:val="16"/>
                <w:szCs w:val="16"/>
              </w:rPr>
            </w:pPr>
            <w:r w:rsidRPr="00BE3DCD">
              <w:rPr>
                <w:rFonts w:ascii="GHEA Grapalat" w:hAnsi="GHEA Grapalat"/>
                <w:bCs/>
                <w:iCs/>
                <w:sz w:val="16"/>
                <w:szCs w:val="16"/>
              </w:rPr>
              <w:t>5000</w:t>
            </w:r>
          </w:p>
        </w:tc>
        <w:tc>
          <w:tcPr>
            <w:tcW w:w="13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jc w:val="center"/>
              <w:rPr>
                <w:lang w:val="hy-AM" w:eastAsia="hy-AM"/>
              </w:rPr>
            </w:pPr>
            <w:r w:rsidRPr="003D6884">
              <w:rPr>
                <w:rFonts w:ascii="GHEA Grapalat" w:hAnsi="GHEA Grapalat"/>
                <w:sz w:val="16"/>
                <w:szCs w:val="16"/>
                <w:lang w:val="hy-AM" w:eastAsia="hy-AM"/>
              </w:rPr>
              <w:t>Пл</w:t>
            </w:r>
            <w:r w:rsidRPr="003D6884">
              <w:rPr>
                <w:rFonts w:ascii="Calibri" w:hAnsi="Calibri" w:cs="Calibri"/>
                <w:sz w:val="16"/>
                <w:szCs w:val="16"/>
                <w:lang w:val="hy-AM" w:eastAsia="hy-AM"/>
              </w:rPr>
              <w:t> </w:t>
            </w:r>
            <w:r w:rsidRPr="003D6884">
              <w:rPr>
                <w:rFonts w:ascii="Cambria Math" w:hAnsi="Cambria Math"/>
                <w:sz w:val="16"/>
                <w:szCs w:val="16"/>
                <w:lang w:val="hy-AM" w:eastAsia="hy-AM"/>
              </w:rPr>
              <w:t>. </w:t>
            </w:r>
            <w:r w:rsidRPr="003D6884">
              <w:rPr>
                <w:rFonts w:ascii="GHEA Grapalat" w:hAnsi="GHEA Grapalat"/>
                <w:sz w:val="16"/>
                <w:szCs w:val="16"/>
                <w:lang w:val="hy-AM" w:eastAsia="hy-AM"/>
              </w:rPr>
              <w:t>Ереван</w:t>
            </w:r>
            <w:r w:rsidRPr="003D6884">
              <w:rPr>
                <w:rFonts w:ascii="Calibri" w:hAnsi="Calibri" w:cs="Calibri"/>
                <w:sz w:val="16"/>
                <w:szCs w:val="16"/>
                <w:lang w:val="hy-AM" w:eastAsia="hy-AM"/>
              </w:rPr>
              <w:t> </w:t>
            </w:r>
            <w:r w:rsidRPr="003D6884">
              <w:rPr>
                <w:rFonts w:ascii="GHEA Grapalat" w:hAnsi="GHEA Grapalat"/>
                <w:sz w:val="16"/>
                <w:szCs w:val="16"/>
                <w:lang w:val="hy-AM" w:eastAsia="hy-AM"/>
              </w:rPr>
              <w:t>,</w:t>
            </w:r>
            <w:r w:rsidRPr="003D6884">
              <w:rPr>
                <w:rFonts w:ascii="Calibri" w:hAnsi="Calibri" w:cs="Calibri"/>
                <w:sz w:val="16"/>
                <w:szCs w:val="16"/>
                <w:lang w:val="hy-AM" w:eastAsia="hy-AM"/>
              </w:rPr>
              <w:t> </w:t>
            </w:r>
            <w:r w:rsidRPr="003D6884">
              <w:rPr>
                <w:rFonts w:ascii="GHEA Grapalat" w:hAnsi="GHEA Grapalat" w:cs="GHEA Grapalat"/>
                <w:sz w:val="16"/>
                <w:szCs w:val="16"/>
                <w:lang w:val="hy-AM" w:eastAsia="hy-AM"/>
              </w:rPr>
              <w:t>Дро</w:t>
            </w:r>
            <w:r w:rsidRPr="003D6884">
              <w:rPr>
                <w:rFonts w:ascii="Calibri" w:hAnsi="Calibri" w:cs="Calibri"/>
                <w:sz w:val="16"/>
                <w:szCs w:val="16"/>
                <w:lang w:val="hy-AM" w:eastAsia="hy-AM"/>
              </w:rPr>
              <w:t> </w:t>
            </w:r>
            <w:r w:rsidRPr="003D6884">
              <w:rPr>
                <w:rFonts w:ascii="GHEA Grapalat" w:hAnsi="GHEA Grapalat"/>
                <w:sz w:val="16"/>
                <w:szCs w:val="16"/>
                <w:lang w:val="hy-AM" w:eastAsia="hy-AM"/>
              </w:rPr>
              <w:t>17</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50451" w:rsidRPr="00BE3DCD" w:rsidRDefault="00350451" w:rsidP="00350451">
            <w:pPr>
              <w:jc w:val="center"/>
              <w:rPr>
                <w:rFonts w:ascii="GHEA Grapalat" w:hAnsi="GHEA Grapalat"/>
                <w:sz w:val="16"/>
                <w:szCs w:val="16"/>
              </w:rPr>
            </w:pPr>
            <w:r w:rsidRPr="00BE3DCD">
              <w:rPr>
                <w:rFonts w:ascii="GHEA Grapalat" w:hAnsi="GHEA Grapalat"/>
                <w:bCs/>
                <w:iCs/>
                <w:sz w:val="16"/>
                <w:szCs w:val="16"/>
              </w:rPr>
              <w:t>5000</w:t>
            </w:r>
          </w:p>
        </w:tc>
        <w:tc>
          <w:tcPr>
            <w:tcW w:w="12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GHEA Grapalat" w:hAnsi="GHEA Grapalat"/>
                <w:sz w:val="14"/>
                <w:szCs w:val="14"/>
                <w:lang w:val="hy-AM" w:eastAsia="hy-AM"/>
              </w:rPr>
              <w:t>Не позднее чем через</w:t>
            </w:r>
            <w:r w:rsidRPr="003D6884">
              <w:rPr>
                <w:rFonts w:ascii="Calibri" w:hAnsi="Calibri" w:cs="Calibri"/>
                <w:sz w:val="14"/>
                <w:szCs w:val="14"/>
                <w:lang w:val="hy-AM" w:eastAsia="hy-AM"/>
              </w:rPr>
              <w:t> </w:t>
            </w:r>
            <w:r w:rsidRPr="003D6884">
              <w:rPr>
                <w:rFonts w:ascii="GHEA Grapalat" w:hAnsi="GHEA Grapalat"/>
                <w:sz w:val="14"/>
                <w:szCs w:val="14"/>
                <w:lang w:val="hy-AM" w:eastAsia="hy-AM"/>
              </w:rPr>
              <w:t>25</w:t>
            </w:r>
            <w:r w:rsidRPr="003D6884">
              <w:rPr>
                <w:rFonts w:ascii="Calibri" w:hAnsi="Calibri" w:cs="Calibri"/>
                <w:sz w:val="14"/>
                <w:szCs w:val="14"/>
                <w:lang w:val="hy-AM" w:eastAsia="hy-AM"/>
              </w:rPr>
              <w:t> </w:t>
            </w:r>
            <w:r w:rsidRPr="003D6884">
              <w:rPr>
                <w:rFonts w:ascii="GHEA Grapalat" w:hAnsi="GHEA Grapalat"/>
                <w:sz w:val="14"/>
                <w:szCs w:val="14"/>
                <w:lang w:val="hy-AM" w:eastAsia="hy-AM"/>
              </w:rPr>
              <w:t>.</w:t>
            </w:r>
            <w:r w:rsidRPr="003D6884">
              <w:rPr>
                <w:rFonts w:ascii="Calibri" w:hAnsi="Calibri" w:cs="Calibri"/>
                <w:sz w:val="14"/>
                <w:szCs w:val="14"/>
                <w:lang w:val="hy-AM" w:eastAsia="hy-AM"/>
              </w:rPr>
              <w:t> </w:t>
            </w:r>
            <w:r w:rsidRPr="003D6884">
              <w:rPr>
                <w:rFonts w:ascii="GHEA Grapalat" w:hAnsi="GHEA Grapalat"/>
                <w:sz w:val="14"/>
                <w:szCs w:val="14"/>
                <w:lang w:val="hy-AM" w:eastAsia="hy-AM"/>
              </w:rPr>
              <w:t>12</w:t>
            </w:r>
            <w:r w:rsidRPr="003D6884">
              <w:rPr>
                <w:rFonts w:ascii="Calibri" w:hAnsi="Calibri" w:cs="Calibri"/>
                <w:sz w:val="14"/>
                <w:szCs w:val="14"/>
                <w:lang w:val="hy-AM" w:eastAsia="hy-AM"/>
              </w:rPr>
              <w:t> </w:t>
            </w:r>
            <w:r w:rsidRPr="003D6884">
              <w:rPr>
                <w:rFonts w:ascii="GHEA Grapalat" w:hAnsi="GHEA Grapalat"/>
                <w:sz w:val="14"/>
                <w:szCs w:val="14"/>
                <w:lang w:val="hy-AM" w:eastAsia="hy-AM"/>
              </w:rPr>
              <w:t>.</w:t>
            </w:r>
            <w:r w:rsidRPr="003D6884">
              <w:rPr>
                <w:rFonts w:ascii="Calibri" w:hAnsi="Calibri" w:cs="Calibri"/>
                <w:sz w:val="14"/>
                <w:szCs w:val="14"/>
                <w:lang w:val="hy-AM" w:eastAsia="hy-AM"/>
              </w:rPr>
              <w:t> </w:t>
            </w:r>
            <w:r w:rsidRPr="003D6884">
              <w:rPr>
                <w:rFonts w:ascii="GHEA Grapalat" w:hAnsi="GHEA Grapalat"/>
                <w:sz w:val="14"/>
                <w:szCs w:val="14"/>
                <w:lang w:val="hy-AM" w:eastAsia="hy-AM"/>
              </w:rPr>
              <w:t>2020</w:t>
            </w:r>
          </w:p>
        </w:tc>
      </w:tr>
      <w:tr w:rsidR="00350451" w:rsidRPr="003D6884" w:rsidTr="00350451">
        <w:trPr>
          <w:trHeight w:val="246"/>
        </w:trPr>
        <w:tc>
          <w:tcPr>
            <w:tcW w:w="13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GHEA Grapalat" w:hAnsi="GHEA Grapalat"/>
                <w:sz w:val="16"/>
                <w:szCs w:val="16"/>
                <w:lang w:val="hy-AM" w:eastAsia="hy-AM"/>
              </w:rPr>
              <w:t>7.</w:t>
            </w:r>
          </w:p>
        </w:tc>
        <w:tc>
          <w:tcPr>
            <w:tcW w:w="1536" w:type="dxa"/>
            <w:tcBorders>
              <w:top w:val="single" w:sz="6" w:space="0" w:color="000000"/>
              <w:left w:val="single" w:sz="6" w:space="0" w:color="000000"/>
              <w:bottom w:val="single" w:sz="6" w:space="0" w:color="000000"/>
              <w:right w:val="single" w:sz="4" w:space="0" w:color="auto"/>
            </w:tcBorders>
            <w:tcMar>
              <w:top w:w="0" w:type="dxa"/>
              <w:left w:w="108" w:type="dxa"/>
              <w:bottom w:w="0" w:type="dxa"/>
              <w:right w:w="108" w:type="dxa"/>
            </w:tcMar>
            <w:vAlign w:val="center"/>
            <w:hideMark/>
          </w:tcPr>
          <w:p w:rsidR="00350451" w:rsidRPr="003D6884" w:rsidRDefault="00350451" w:rsidP="00350451">
            <w:pPr>
              <w:jc w:val="center"/>
              <w:rPr>
                <w:lang w:val="hy-AM" w:eastAsia="hy-AM"/>
              </w:rPr>
            </w:pPr>
            <w:r w:rsidRPr="003D6884">
              <w:rPr>
                <w:rFonts w:ascii="GHEA Grapalat" w:hAnsi="GHEA Grapalat"/>
                <w:sz w:val="16"/>
                <w:szCs w:val="16"/>
                <w:lang w:val="hy-AM" w:eastAsia="hy-AM"/>
              </w:rPr>
              <w:t>33600000</w:t>
            </w:r>
          </w:p>
        </w:tc>
        <w:tc>
          <w:tcPr>
            <w:tcW w:w="12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50451" w:rsidRPr="003D6884" w:rsidRDefault="00350451" w:rsidP="00350451">
            <w:pPr>
              <w:jc w:val="center"/>
              <w:rPr>
                <w:rFonts w:asciiTheme="minorHAnsi" w:hAnsiTheme="minorHAnsi" w:cstheme="minorHAnsi"/>
                <w:sz w:val="20"/>
                <w:szCs w:val="20"/>
                <w:lang w:val="hy-AM" w:eastAsia="hy-AM"/>
              </w:rPr>
            </w:pPr>
            <w:r w:rsidRPr="003D6884">
              <w:rPr>
                <w:rFonts w:asciiTheme="minorHAnsi" w:hAnsiTheme="minorHAnsi" w:cstheme="minorHAnsi"/>
                <w:sz w:val="20"/>
                <w:szCs w:val="20"/>
                <w:lang w:val="hy-AM" w:eastAsia="hy-AM"/>
              </w:rPr>
              <w:t>Сальметерол, флутиказон</w:t>
            </w:r>
          </w:p>
        </w:tc>
        <w:tc>
          <w:tcPr>
            <w:tcW w:w="1128" w:type="dxa"/>
            <w:tcBorders>
              <w:top w:val="single" w:sz="6" w:space="0" w:color="000000"/>
              <w:left w:val="single" w:sz="4" w:space="0" w:color="auto"/>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Calibri" w:hAnsi="Calibri" w:cs="Calibri"/>
                <w:sz w:val="16"/>
                <w:szCs w:val="16"/>
                <w:lang w:val="hy-AM" w:eastAsia="hy-AM"/>
              </w:rPr>
              <w:t> </w:t>
            </w:r>
          </w:p>
        </w:tc>
        <w:tc>
          <w:tcPr>
            <w:tcW w:w="14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50451" w:rsidRPr="00C16CD3" w:rsidRDefault="00350451" w:rsidP="00350451">
            <w:pPr>
              <w:rPr>
                <w:sz w:val="16"/>
                <w:szCs w:val="16"/>
              </w:rPr>
            </w:pPr>
            <w:proofErr w:type="spellStart"/>
            <w:r w:rsidRPr="00C16CD3">
              <w:rPr>
                <w:sz w:val="16"/>
                <w:szCs w:val="16"/>
              </w:rPr>
              <w:t>Салметерол</w:t>
            </w:r>
            <w:proofErr w:type="spellEnd"/>
            <w:r w:rsidRPr="00C16CD3">
              <w:rPr>
                <w:sz w:val="16"/>
                <w:szCs w:val="16"/>
              </w:rPr>
              <w:t xml:space="preserve">, </w:t>
            </w:r>
            <w:proofErr w:type="spellStart"/>
            <w:r w:rsidRPr="00C16CD3">
              <w:rPr>
                <w:sz w:val="16"/>
                <w:szCs w:val="16"/>
              </w:rPr>
              <w:t>флутиказон</w:t>
            </w:r>
            <w:proofErr w:type="spellEnd"/>
            <w:r w:rsidRPr="00C16CD3">
              <w:rPr>
                <w:sz w:val="16"/>
                <w:szCs w:val="16"/>
              </w:rPr>
              <w:t xml:space="preserve"> 50 мг + 250 мг, дыхательный пластиковый диск (60 доз)</w:t>
            </w:r>
          </w:p>
        </w:tc>
        <w:tc>
          <w:tcPr>
            <w:tcW w:w="10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50451" w:rsidRDefault="00350451" w:rsidP="00350451">
            <w:pPr>
              <w:rPr>
                <w:sz w:val="16"/>
                <w:szCs w:val="16"/>
              </w:rPr>
            </w:pPr>
            <w:r w:rsidRPr="00350451">
              <w:rPr>
                <w:sz w:val="16"/>
                <w:szCs w:val="16"/>
              </w:rPr>
              <w:t>мл</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Calibri" w:hAnsi="Calibri" w:cs="Calibri"/>
                <w:sz w:val="16"/>
                <w:szCs w:val="16"/>
                <w:lang w:val="hy-AM" w:eastAsia="hy-AM"/>
              </w:rPr>
              <w:t> </w:t>
            </w:r>
          </w:p>
        </w:tc>
        <w:tc>
          <w:tcPr>
            <w:tcW w:w="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jc w:val="center"/>
              <w:rPr>
                <w:lang w:val="hy-AM" w:eastAsia="hy-AM"/>
              </w:rPr>
            </w:pPr>
            <w:r w:rsidRPr="003D6884">
              <w:rPr>
                <w:rFonts w:ascii="Calibri" w:hAnsi="Calibri" w:cs="Calibri"/>
                <w:sz w:val="16"/>
                <w:szCs w:val="16"/>
                <w:lang w:val="hy-AM" w:eastAsia="hy-AM"/>
              </w:rPr>
              <w:t> </w:t>
            </w:r>
          </w:p>
        </w:tc>
        <w:tc>
          <w:tcPr>
            <w:tcW w:w="9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50451" w:rsidRPr="00BE3DCD" w:rsidRDefault="00350451" w:rsidP="00350451">
            <w:pPr>
              <w:jc w:val="center"/>
              <w:rPr>
                <w:rFonts w:ascii="GHEA Grapalat" w:hAnsi="GHEA Grapalat"/>
                <w:sz w:val="16"/>
                <w:szCs w:val="16"/>
              </w:rPr>
            </w:pPr>
            <w:r w:rsidRPr="00BE3DCD">
              <w:rPr>
                <w:rFonts w:ascii="GHEA Grapalat" w:hAnsi="GHEA Grapalat"/>
                <w:bCs/>
                <w:iCs/>
                <w:sz w:val="16"/>
                <w:szCs w:val="16"/>
              </w:rPr>
              <w:t>24</w:t>
            </w:r>
          </w:p>
        </w:tc>
        <w:tc>
          <w:tcPr>
            <w:tcW w:w="13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jc w:val="center"/>
              <w:rPr>
                <w:lang w:val="hy-AM" w:eastAsia="hy-AM"/>
              </w:rPr>
            </w:pPr>
            <w:r w:rsidRPr="003D6884">
              <w:rPr>
                <w:rFonts w:ascii="GHEA Grapalat" w:hAnsi="GHEA Grapalat"/>
                <w:sz w:val="16"/>
                <w:szCs w:val="16"/>
                <w:lang w:val="hy-AM" w:eastAsia="hy-AM"/>
              </w:rPr>
              <w:t>Пл</w:t>
            </w:r>
            <w:r w:rsidRPr="003D6884">
              <w:rPr>
                <w:rFonts w:ascii="Calibri" w:hAnsi="Calibri" w:cs="Calibri"/>
                <w:sz w:val="16"/>
                <w:szCs w:val="16"/>
                <w:lang w:val="hy-AM" w:eastAsia="hy-AM"/>
              </w:rPr>
              <w:t> </w:t>
            </w:r>
            <w:r w:rsidRPr="003D6884">
              <w:rPr>
                <w:rFonts w:ascii="Cambria Math" w:hAnsi="Cambria Math"/>
                <w:sz w:val="16"/>
                <w:szCs w:val="16"/>
                <w:lang w:val="hy-AM" w:eastAsia="hy-AM"/>
              </w:rPr>
              <w:t>. </w:t>
            </w:r>
            <w:r w:rsidRPr="003D6884">
              <w:rPr>
                <w:rFonts w:ascii="GHEA Grapalat" w:hAnsi="GHEA Grapalat"/>
                <w:sz w:val="16"/>
                <w:szCs w:val="16"/>
                <w:lang w:val="hy-AM" w:eastAsia="hy-AM"/>
              </w:rPr>
              <w:t>Ереван</w:t>
            </w:r>
            <w:r w:rsidRPr="003D6884">
              <w:rPr>
                <w:rFonts w:ascii="Calibri" w:hAnsi="Calibri" w:cs="Calibri"/>
                <w:sz w:val="16"/>
                <w:szCs w:val="16"/>
                <w:lang w:val="hy-AM" w:eastAsia="hy-AM"/>
              </w:rPr>
              <w:t> </w:t>
            </w:r>
            <w:r w:rsidRPr="003D6884">
              <w:rPr>
                <w:rFonts w:ascii="GHEA Grapalat" w:hAnsi="GHEA Grapalat"/>
                <w:sz w:val="16"/>
                <w:szCs w:val="16"/>
                <w:lang w:val="hy-AM" w:eastAsia="hy-AM"/>
              </w:rPr>
              <w:t>,</w:t>
            </w:r>
            <w:r w:rsidRPr="003D6884">
              <w:rPr>
                <w:rFonts w:ascii="Calibri" w:hAnsi="Calibri" w:cs="Calibri"/>
                <w:sz w:val="16"/>
                <w:szCs w:val="16"/>
                <w:lang w:val="hy-AM" w:eastAsia="hy-AM"/>
              </w:rPr>
              <w:t> </w:t>
            </w:r>
            <w:r w:rsidRPr="003D6884">
              <w:rPr>
                <w:rFonts w:ascii="GHEA Grapalat" w:hAnsi="GHEA Grapalat" w:cs="GHEA Grapalat"/>
                <w:sz w:val="16"/>
                <w:szCs w:val="16"/>
                <w:lang w:val="hy-AM" w:eastAsia="hy-AM"/>
              </w:rPr>
              <w:t>Дро</w:t>
            </w:r>
            <w:r w:rsidRPr="003D6884">
              <w:rPr>
                <w:rFonts w:ascii="Calibri" w:hAnsi="Calibri" w:cs="Calibri"/>
                <w:sz w:val="16"/>
                <w:szCs w:val="16"/>
                <w:lang w:val="hy-AM" w:eastAsia="hy-AM"/>
              </w:rPr>
              <w:t> </w:t>
            </w:r>
            <w:r w:rsidRPr="003D6884">
              <w:rPr>
                <w:rFonts w:ascii="GHEA Grapalat" w:hAnsi="GHEA Grapalat"/>
                <w:sz w:val="16"/>
                <w:szCs w:val="16"/>
                <w:lang w:val="hy-AM" w:eastAsia="hy-AM"/>
              </w:rPr>
              <w:t>17</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50451" w:rsidRPr="00BE3DCD" w:rsidRDefault="00350451" w:rsidP="00350451">
            <w:pPr>
              <w:jc w:val="center"/>
              <w:rPr>
                <w:rFonts w:ascii="GHEA Grapalat" w:hAnsi="GHEA Grapalat"/>
                <w:sz w:val="16"/>
                <w:szCs w:val="16"/>
              </w:rPr>
            </w:pPr>
            <w:r w:rsidRPr="00BE3DCD">
              <w:rPr>
                <w:rFonts w:ascii="GHEA Grapalat" w:hAnsi="GHEA Grapalat"/>
                <w:bCs/>
                <w:iCs/>
                <w:sz w:val="16"/>
                <w:szCs w:val="16"/>
              </w:rPr>
              <w:t>24</w:t>
            </w:r>
          </w:p>
        </w:tc>
        <w:tc>
          <w:tcPr>
            <w:tcW w:w="12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GHEA Grapalat" w:hAnsi="GHEA Grapalat"/>
                <w:sz w:val="14"/>
                <w:szCs w:val="14"/>
                <w:lang w:val="hy-AM" w:eastAsia="hy-AM"/>
              </w:rPr>
              <w:t>Не позднее чем через</w:t>
            </w:r>
            <w:r w:rsidRPr="003D6884">
              <w:rPr>
                <w:rFonts w:ascii="Calibri" w:hAnsi="Calibri" w:cs="Calibri"/>
                <w:sz w:val="14"/>
                <w:szCs w:val="14"/>
                <w:lang w:val="hy-AM" w:eastAsia="hy-AM"/>
              </w:rPr>
              <w:t> </w:t>
            </w:r>
            <w:r w:rsidRPr="003D6884">
              <w:rPr>
                <w:rFonts w:ascii="GHEA Grapalat" w:hAnsi="GHEA Grapalat"/>
                <w:sz w:val="14"/>
                <w:szCs w:val="14"/>
                <w:lang w:val="hy-AM" w:eastAsia="hy-AM"/>
              </w:rPr>
              <w:t>25</w:t>
            </w:r>
            <w:r w:rsidRPr="003D6884">
              <w:rPr>
                <w:rFonts w:ascii="Calibri" w:hAnsi="Calibri" w:cs="Calibri"/>
                <w:sz w:val="14"/>
                <w:szCs w:val="14"/>
                <w:lang w:val="hy-AM" w:eastAsia="hy-AM"/>
              </w:rPr>
              <w:t> </w:t>
            </w:r>
            <w:r w:rsidRPr="003D6884">
              <w:rPr>
                <w:rFonts w:ascii="GHEA Grapalat" w:hAnsi="GHEA Grapalat"/>
                <w:sz w:val="14"/>
                <w:szCs w:val="14"/>
                <w:lang w:val="hy-AM" w:eastAsia="hy-AM"/>
              </w:rPr>
              <w:t>.</w:t>
            </w:r>
            <w:r w:rsidRPr="003D6884">
              <w:rPr>
                <w:rFonts w:ascii="Calibri" w:hAnsi="Calibri" w:cs="Calibri"/>
                <w:sz w:val="14"/>
                <w:szCs w:val="14"/>
                <w:lang w:val="hy-AM" w:eastAsia="hy-AM"/>
              </w:rPr>
              <w:t> </w:t>
            </w:r>
            <w:r w:rsidRPr="003D6884">
              <w:rPr>
                <w:rFonts w:ascii="GHEA Grapalat" w:hAnsi="GHEA Grapalat"/>
                <w:sz w:val="14"/>
                <w:szCs w:val="14"/>
                <w:lang w:val="hy-AM" w:eastAsia="hy-AM"/>
              </w:rPr>
              <w:t>12</w:t>
            </w:r>
            <w:r w:rsidRPr="003D6884">
              <w:rPr>
                <w:rFonts w:ascii="Calibri" w:hAnsi="Calibri" w:cs="Calibri"/>
                <w:sz w:val="14"/>
                <w:szCs w:val="14"/>
                <w:lang w:val="hy-AM" w:eastAsia="hy-AM"/>
              </w:rPr>
              <w:t> </w:t>
            </w:r>
            <w:r w:rsidRPr="003D6884">
              <w:rPr>
                <w:rFonts w:ascii="GHEA Grapalat" w:hAnsi="GHEA Grapalat"/>
                <w:sz w:val="14"/>
                <w:szCs w:val="14"/>
                <w:lang w:val="hy-AM" w:eastAsia="hy-AM"/>
              </w:rPr>
              <w:t>.</w:t>
            </w:r>
            <w:r w:rsidRPr="003D6884">
              <w:rPr>
                <w:rFonts w:ascii="Calibri" w:hAnsi="Calibri" w:cs="Calibri"/>
                <w:sz w:val="14"/>
                <w:szCs w:val="14"/>
                <w:lang w:val="hy-AM" w:eastAsia="hy-AM"/>
              </w:rPr>
              <w:t> </w:t>
            </w:r>
            <w:r w:rsidRPr="003D6884">
              <w:rPr>
                <w:rFonts w:ascii="GHEA Grapalat" w:hAnsi="GHEA Grapalat"/>
                <w:sz w:val="14"/>
                <w:szCs w:val="14"/>
                <w:lang w:val="hy-AM" w:eastAsia="hy-AM"/>
              </w:rPr>
              <w:t>2020</w:t>
            </w:r>
          </w:p>
        </w:tc>
      </w:tr>
      <w:tr w:rsidR="00350451" w:rsidRPr="003D6884" w:rsidTr="00350451">
        <w:trPr>
          <w:trHeight w:val="246"/>
        </w:trPr>
        <w:tc>
          <w:tcPr>
            <w:tcW w:w="13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GHEA Grapalat" w:hAnsi="GHEA Grapalat"/>
                <w:sz w:val="16"/>
                <w:szCs w:val="16"/>
                <w:lang w:val="hy-AM" w:eastAsia="hy-AM"/>
              </w:rPr>
              <w:t>8.</w:t>
            </w:r>
          </w:p>
        </w:tc>
        <w:tc>
          <w:tcPr>
            <w:tcW w:w="1536" w:type="dxa"/>
            <w:tcBorders>
              <w:top w:val="single" w:sz="6" w:space="0" w:color="000000"/>
              <w:left w:val="single" w:sz="6" w:space="0" w:color="000000"/>
              <w:bottom w:val="single" w:sz="6" w:space="0" w:color="000000"/>
              <w:right w:val="single" w:sz="4" w:space="0" w:color="auto"/>
            </w:tcBorders>
            <w:tcMar>
              <w:top w:w="0" w:type="dxa"/>
              <w:left w:w="108" w:type="dxa"/>
              <w:bottom w:w="0" w:type="dxa"/>
              <w:right w:w="108" w:type="dxa"/>
            </w:tcMar>
            <w:vAlign w:val="center"/>
            <w:hideMark/>
          </w:tcPr>
          <w:p w:rsidR="00350451" w:rsidRPr="003D6884" w:rsidRDefault="00350451" w:rsidP="00350451">
            <w:pPr>
              <w:jc w:val="center"/>
              <w:rPr>
                <w:lang w:val="hy-AM" w:eastAsia="hy-AM"/>
              </w:rPr>
            </w:pPr>
            <w:r w:rsidRPr="003D6884">
              <w:rPr>
                <w:rFonts w:ascii="GHEA Grapalat" w:hAnsi="GHEA Grapalat"/>
                <w:sz w:val="16"/>
                <w:szCs w:val="16"/>
                <w:lang w:val="hy-AM" w:eastAsia="hy-AM"/>
              </w:rPr>
              <w:t>33600000</w:t>
            </w:r>
          </w:p>
        </w:tc>
        <w:tc>
          <w:tcPr>
            <w:tcW w:w="12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50451" w:rsidRPr="003D6884" w:rsidRDefault="00350451" w:rsidP="00350451">
            <w:pPr>
              <w:jc w:val="center"/>
              <w:rPr>
                <w:rFonts w:asciiTheme="minorHAnsi" w:hAnsiTheme="minorHAnsi" w:cstheme="minorHAnsi"/>
                <w:sz w:val="20"/>
                <w:szCs w:val="20"/>
                <w:lang w:val="hy-AM" w:eastAsia="hy-AM"/>
              </w:rPr>
            </w:pPr>
            <w:r w:rsidRPr="003D6884">
              <w:rPr>
                <w:rFonts w:asciiTheme="minorHAnsi" w:hAnsiTheme="minorHAnsi" w:cstheme="minorHAnsi"/>
                <w:sz w:val="20"/>
                <w:szCs w:val="20"/>
                <w:lang w:val="hy-AM" w:eastAsia="hy-AM"/>
              </w:rPr>
              <w:t>Сальметерол, флутиказон</w:t>
            </w:r>
          </w:p>
        </w:tc>
        <w:tc>
          <w:tcPr>
            <w:tcW w:w="1128" w:type="dxa"/>
            <w:tcBorders>
              <w:top w:val="single" w:sz="6" w:space="0" w:color="000000"/>
              <w:left w:val="single" w:sz="4" w:space="0" w:color="auto"/>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Calibri" w:hAnsi="Calibri" w:cs="Calibri"/>
                <w:sz w:val="16"/>
                <w:szCs w:val="16"/>
                <w:lang w:val="hy-AM" w:eastAsia="hy-AM"/>
              </w:rPr>
              <w:t> </w:t>
            </w:r>
          </w:p>
        </w:tc>
        <w:tc>
          <w:tcPr>
            <w:tcW w:w="14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50451" w:rsidRPr="00C16CD3" w:rsidRDefault="00350451" w:rsidP="00350451">
            <w:pPr>
              <w:rPr>
                <w:sz w:val="16"/>
                <w:szCs w:val="16"/>
              </w:rPr>
            </w:pPr>
            <w:proofErr w:type="spellStart"/>
            <w:r w:rsidRPr="00C16CD3">
              <w:rPr>
                <w:sz w:val="16"/>
                <w:szCs w:val="16"/>
              </w:rPr>
              <w:t>Salmeterol</w:t>
            </w:r>
            <w:proofErr w:type="spellEnd"/>
            <w:r w:rsidRPr="00C16CD3">
              <w:rPr>
                <w:sz w:val="16"/>
                <w:szCs w:val="16"/>
              </w:rPr>
              <w:t xml:space="preserve">, </w:t>
            </w:r>
            <w:proofErr w:type="spellStart"/>
            <w:r w:rsidRPr="00C16CD3">
              <w:rPr>
                <w:sz w:val="16"/>
                <w:szCs w:val="16"/>
              </w:rPr>
              <w:t>флутиказон</w:t>
            </w:r>
            <w:proofErr w:type="spellEnd"/>
            <w:r w:rsidRPr="00C16CD3">
              <w:rPr>
                <w:sz w:val="16"/>
                <w:szCs w:val="16"/>
              </w:rPr>
              <w:t xml:space="preserve"> 50 мг + дыхательные пути 100 мг, пластиковый дыхательный диск (60 доз)</w:t>
            </w:r>
          </w:p>
        </w:tc>
        <w:tc>
          <w:tcPr>
            <w:tcW w:w="10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50451" w:rsidRDefault="00350451" w:rsidP="00350451">
            <w:pPr>
              <w:rPr>
                <w:sz w:val="16"/>
                <w:szCs w:val="16"/>
              </w:rPr>
            </w:pPr>
            <w:r w:rsidRPr="00350451">
              <w:rPr>
                <w:sz w:val="16"/>
                <w:szCs w:val="16"/>
              </w:rPr>
              <w:t>часть</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Calibri" w:hAnsi="Calibri" w:cs="Calibri"/>
                <w:sz w:val="16"/>
                <w:szCs w:val="16"/>
                <w:lang w:val="hy-AM" w:eastAsia="hy-AM"/>
              </w:rPr>
              <w:t> </w:t>
            </w:r>
          </w:p>
        </w:tc>
        <w:tc>
          <w:tcPr>
            <w:tcW w:w="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jc w:val="center"/>
              <w:rPr>
                <w:lang w:val="hy-AM" w:eastAsia="hy-AM"/>
              </w:rPr>
            </w:pPr>
            <w:r w:rsidRPr="003D6884">
              <w:rPr>
                <w:rFonts w:ascii="Calibri" w:hAnsi="Calibri" w:cs="Calibri"/>
                <w:sz w:val="16"/>
                <w:szCs w:val="16"/>
                <w:lang w:val="hy-AM" w:eastAsia="hy-AM"/>
              </w:rPr>
              <w:t> </w:t>
            </w:r>
          </w:p>
        </w:tc>
        <w:tc>
          <w:tcPr>
            <w:tcW w:w="9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50451" w:rsidRPr="00BE3DCD" w:rsidRDefault="00350451" w:rsidP="00350451">
            <w:pPr>
              <w:jc w:val="center"/>
              <w:rPr>
                <w:rFonts w:ascii="GHEA Grapalat" w:hAnsi="GHEA Grapalat"/>
                <w:sz w:val="16"/>
                <w:szCs w:val="16"/>
              </w:rPr>
            </w:pPr>
            <w:r w:rsidRPr="00BE3DCD">
              <w:rPr>
                <w:rFonts w:ascii="GHEA Grapalat" w:hAnsi="GHEA Grapalat"/>
                <w:bCs/>
                <w:iCs/>
                <w:sz w:val="16"/>
                <w:szCs w:val="16"/>
              </w:rPr>
              <w:t>24</w:t>
            </w:r>
          </w:p>
        </w:tc>
        <w:tc>
          <w:tcPr>
            <w:tcW w:w="13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jc w:val="center"/>
              <w:rPr>
                <w:lang w:val="hy-AM" w:eastAsia="hy-AM"/>
              </w:rPr>
            </w:pPr>
            <w:r w:rsidRPr="003D6884">
              <w:rPr>
                <w:rFonts w:ascii="GHEA Grapalat" w:hAnsi="GHEA Grapalat"/>
                <w:sz w:val="16"/>
                <w:szCs w:val="16"/>
                <w:lang w:val="hy-AM" w:eastAsia="hy-AM"/>
              </w:rPr>
              <w:t>Пл</w:t>
            </w:r>
            <w:r w:rsidRPr="003D6884">
              <w:rPr>
                <w:rFonts w:ascii="Calibri" w:hAnsi="Calibri" w:cs="Calibri"/>
                <w:sz w:val="16"/>
                <w:szCs w:val="16"/>
                <w:lang w:val="hy-AM" w:eastAsia="hy-AM"/>
              </w:rPr>
              <w:t> </w:t>
            </w:r>
            <w:r w:rsidRPr="003D6884">
              <w:rPr>
                <w:rFonts w:ascii="Cambria Math" w:hAnsi="Cambria Math"/>
                <w:sz w:val="16"/>
                <w:szCs w:val="16"/>
                <w:lang w:val="hy-AM" w:eastAsia="hy-AM"/>
              </w:rPr>
              <w:t>. </w:t>
            </w:r>
            <w:r w:rsidRPr="003D6884">
              <w:rPr>
                <w:rFonts w:ascii="GHEA Grapalat" w:hAnsi="GHEA Grapalat"/>
                <w:sz w:val="16"/>
                <w:szCs w:val="16"/>
                <w:lang w:val="hy-AM" w:eastAsia="hy-AM"/>
              </w:rPr>
              <w:t>Ереван</w:t>
            </w:r>
            <w:r w:rsidRPr="003D6884">
              <w:rPr>
                <w:rFonts w:ascii="Calibri" w:hAnsi="Calibri" w:cs="Calibri"/>
                <w:sz w:val="16"/>
                <w:szCs w:val="16"/>
                <w:lang w:val="hy-AM" w:eastAsia="hy-AM"/>
              </w:rPr>
              <w:t> </w:t>
            </w:r>
            <w:r w:rsidRPr="003D6884">
              <w:rPr>
                <w:rFonts w:ascii="GHEA Grapalat" w:hAnsi="GHEA Grapalat"/>
                <w:sz w:val="16"/>
                <w:szCs w:val="16"/>
                <w:lang w:val="hy-AM" w:eastAsia="hy-AM"/>
              </w:rPr>
              <w:t>,</w:t>
            </w:r>
            <w:r w:rsidRPr="003D6884">
              <w:rPr>
                <w:rFonts w:ascii="Calibri" w:hAnsi="Calibri" w:cs="Calibri"/>
                <w:sz w:val="16"/>
                <w:szCs w:val="16"/>
                <w:lang w:val="hy-AM" w:eastAsia="hy-AM"/>
              </w:rPr>
              <w:t> </w:t>
            </w:r>
            <w:r w:rsidRPr="003D6884">
              <w:rPr>
                <w:rFonts w:ascii="GHEA Grapalat" w:hAnsi="GHEA Grapalat" w:cs="GHEA Grapalat"/>
                <w:sz w:val="16"/>
                <w:szCs w:val="16"/>
                <w:lang w:val="hy-AM" w:eastAsia="hy-AM"/>
              </w:rPr>
              <w:t>Дро</w:t>
            </w:r>
            <w:r w:rsidRPr="003D6884">
              <w:rPr>
                <w:rFonts w:ascii="Calibri" w:hAnsi="Calibri" w:cs="Calibri"/>
                <w:sz w:val="16"/>
                <w:szCs w:val="16"/>
                <w:lang w:val="hy-AM" w:eastAsia="hy-AM"/>
              </w:rPr>
              <w:t> </w:t>
            </w:r>
            <w:r w:rsidRPr="003D6884">
              <w:rPr>
                <w:rFonts w:ascii="GHEA Grapalat" w:hAnsi="GHEA Grapalat"/>
                <w:sz w:val="16"/>
                <w:szCs w:val="16"/>
                <w:lang w:val="hy-AM" w:eastAsia="hy-AM"/>
              </w:rPr>
              <w:t>17</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50451" w:rsidRPr="00BE3DCD" w:rsidRDefault="00350451" w:rsidP="00350451">
            <w:pPr>
              <w:jc w:val="center"/>
              <w:rPr>
                <w:rFonts w:ascii="GHEA Grapalat" w:hAnsi="GHEA Grapalat"/>
                <w:sz w:val="16"/>
                <w:szCs w:val="16"/>
              </w:rPr>
            </w:pPr>
            <w:r w:rsidRPr="00BE3DCD">
              <w:rPr>
                <w:rFonts w:ascii="GHEA Grapalat" w:hAnsi="GHEA Grapalat"/>
                <w:bCs/>
                <w:iCs/>
                <w:sz w:val="16"/>
                <w:szCs w:val="16"/>
              </w:rPr>
              <w:t>24</w:t>
            </w:r>
          </w:p>
        </w:tc>
        <w:tc>
          <w:tcPr>
            <w:tcW w:w="12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GHEA Grapalat" w:hAnsi="GHEA Grapalat"/>
                <w:sz w:val="14"/>
                <w:szCs w:val="14"/>
                <w:lang w:val="hy-AM" w:eastAsia="hy-AM"/>
              </w:rPr>
              <w:t>Не позднее чем через</w:t>
            </w:r>
            <w:r w:rsidRPr="003D6884">
              <w:rPr>
                <w:rFonts w:ascii="Calibri" w:hAnsi="Calibri" w:cs="Calibri"/>
                <w:sz w:val="14"/>
                <w:szCs w:val="14"/>
                <w:lang w:val="hy-AM" w:eastAsia="hy-AM"/>
              </w:rPr>
              <w:t> </w:t>
            </w:r>
            <w:r w:rsidRPr="003D6884">
              <w:rPr>
                <w:rFonts w:ascii="GHEA Grapalat" w:hAnsi="GHEA Grapalat"/>
                <w:sz w:val="14"/>
                <w:szCs w:val="14"/>
                <w:lang w:val="hy-AM" w:eastAsia="hy-AM"/>
              </w:rPr>
              <w:t>25</w:t>
            </w:r>
            <w:r w:rsidRPr="003D6884">
              <w:rPr>
                <w:rFonts w:ascii="Calibri" w:hAnsi="Calibri" w:cs="Calibri"/>
                <w:sz w:val="14"/>
                <w:szCs w:val="14"/>
                <w:lang w:val="hy-AM" w:eastAsia="hy-AM"/>
              </w:rPr>
              <w:t> </w:t>
            </w:r>
            <w:r w:rsidRPr="003D6884">
              <w:rPr>
                <w:rFonts w:ascii="GHEA Grapalat" w:hAnsi="GHEA Grapalat"/>
                <w:sz w:val="14"/>
                <w:szCs w:val="14"/>
                <w:lang w:val="hy-AM" w:eastAsia="hy-AM"/>
              </w:rPr>
              <w:t>.</w:t>
            </w:r>
            <w:r w:rsidRPr="003D6884">
              <w:rPr>
                <w:rFonts w:ascii="Calibri" w:hAnsi="Calibri" w:cs="Calibri"/>
                <w:sz w:val="14"/>
                <w:szCs w:val="14"/>
                <w:lang w:val="hy-AM" w:eastAsia="hy-AM"/>
              </w:rPr>
              <w:t> </w:t>
            </w:r>
            <w:r w:rsidRPr="003D6884">
              <w:rPr>
                <w:rFonts w:ascii="GHEA Grapalat" w:hAnsi="GHEA Grapalat"/>
                <w:sz w:val="14"/>
                <w:szCs w:val="14"/>
                <w:lang w:val="hy-AM" w:eastAsia="hy-AM"/>
              </w:rPr>
              <w:t>12</w:t>
            </w:r>
            <w:r w:rsidRPr="003D6884">
              <w:rPr>
                <w:rFonts w:ascii="Calibri" w:hAnsi="Calibri" w:cs="Calibri"/>
                <w:sz w:val="14"/>
                <w:szCs w:val="14"/>
                <w:lang w:val="hy-AM" w:eastAsia="hy-AM"/>
              </w:rPr>
              <w:t> </w:t>
            </w:r>
            <w:r w:rsidRPr="003D6884">
              <w:rPr>
                <w:rFonts w:ascii="GHEA Grapalat" w:hAnsi="GHEA Grapalat"/>
                <w:sz w:val="14"/>
                <w:szCs w:val="14"/>
                <w:lang w:val="hy-AM" w:eastAsia="hy-AM"/>
              </w:rPr>
              <w:t>.</w:t>
            </w:r>
            <w:r w:rsidRPr="003D6884">
              <w:rPr>
                <w:rFonts w:ascii="Calibri" w:hAnsi="Calibri" w:cs="Calibri"/>
                <w:sz w:val="14"/>
                <w:szCs w:val="14"/>
                <w:lang w:val="hy-AM" w:eastAsia="hy-AM"/>
              </w:rPr>
              <w:t> </w:t>
            </w:r>
            <w:r w:rsidRPr="003D6884">
              <w:rPr>
                <w:rFonts w:ascii="GHEA Grapalat" w:hAnsi="GHEA Grapalat"/>
                <w:sz w:val="14"/>
                <w:szCs w:val="14"/>
                <w:lang w:val="hy-AM" w:eastAsia="hy-AM"/>
              </w:rPr>
              <w:t>2020</w:t>
            </w:r>
          </w:p>
        </w:tc>
      </w:tr>
      <w:tr w:rsidR="00350451" w:rsidRPr="003D6884" w:rsidTr="00350451">
        <w:trPr>
          <w:trHeight w:val="246"/>
        </w:trPr>
        <w:tc>
          <w:tcPr>
            <w:tcW w:w="13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GHEA Grapalat" w:hAnsi="GHEA Grapalat"/>
                <w:sz w:val="16"/>
                <w:szCs w:val="16"/>
                <w:lang w:val="hy-AM" w:eastAsia="hy-AM"/>
              </w:rPr>
              <w:t>9</w:t>
            </w:r>
          </w:p>
        </w:tc>
        <w:tc>
          <w:tcPr>
            <w:tcW w:w="1536" w:type="dxa"/>
            <w:tcBorders>
              <w:top w:val="single" w:sz="6" w:space="0" w:color="000000"/>
              <w:left w:val="single" w:sz="6" w:space="0" w:color="000000"/>
              <w:bottom w:val="single" w:sz="6" w:space="0" w:color="000000"/>
              <w:right w:val="single" w:sz="4" w:space="0" w:color="auto"/>
            </w:tcBorders>
            <w:tcMar>
              <w:top w:w="0" w:type="dxa"/>
              <w:left w:w="108" w:type="dxa"/>
              <w:bottom w:w="0" w:type="dxa"/>
              <w:right w:w="108" w:type="dxa"/>
            </w:tcMar>
            <w:vAlign w:val="center"/>
            <w:hideMark/>
          </w:tcPr>
          <w:p w:rsidR="00350451" w:rsidRPr="003D6884" w:rsidRDefault="00350451" w:rsidP="00350451">
            <w:pPr>
              <w:jc w:val="center"/>
              <w:rPr>
                <w:lang w:val="hy-AM" w:eastAsia="hy-AM"/>
              </w:rPr>
            </w:pPr>
            <w:r w:rsidRPr="003D6884">
              <w:rPr>
                <w:rFonts w:ascii="GHEA Grapalat" w:hAnsi="GHEA Grapalat"/>
                <w:sz w:val="16"/>
                <w:szCs w:val="16"/>
                <w:lang w:val="hy-AM" w:eastAsia="hy-AM"/>
              </w:rPr>
              <w:t>33600000</w:t>
            </w:r>
          </w:p>
        </w:tc>
        <w:tc>
          <w:tcPr>
            <w:tcW w:w="12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50451" w:rsidRPr="003D6884" w:rsidRDefault="00350451" w:rsidP="00350451">
            <w:pPr>
              <w:jc w:val="center"/>
              <w:rPr>
                <w:rFonts w:asciiTheme="minorHAnsi" w:hAnsiTheme="minorHAnsi" w:cstheme="minorHAnsi"/>
                <w:sz w:val="20"/>
                <w:szCs w:val="20"/>
                <w:lang w:val="hy-AM" w:eastAsia="hy-AM"/>
              </w:rPr>
            </w:pPr>
            <w:r w:rsidRPr="003D6884">
              <w:rPr>
                <w:rFonts w:asciiTheme="minorHAnsi" w:hAnsiTheme="minorHAnsi" w:cstheme="minorHAnsi"/>
                <w:sz w:val="20"/>
                <w:szCs w:val="20"/>
                <w:lang w:val="hy-AM" w:eastAsia="hy-AM"/>
              </w:rPr>
              <w:t>Толперизон</w:t>
            </w:r>
          </w:p>
        </w:tc>
        <w:tc>
          <w:tcPr>
            <w:tcW w:w="1128" w:type="dxa"/>
            <w:tcBorders>
              <w:top w:val="single" w:sz="6" w:space="0" w:color="000000"/>
              <w:left w:val="single" w:sz="4" w:space="0" w:color="auto"/>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Calibri" w:hAnsi="Calibri" w:cs="Calibri"/>
                <w:sz w:val="16"/>
                <w:szCs w:val="16"/>
                <w:lang w:val="hy-AM" w:eastAsia="hy-AM"/>
              </w:rPr>
              <w:t> </w:t>
            </w:r>
          </w:p>
        </w:tc>
        <w:tc>
          <w:tcPr>
            <w:tcW w:w="14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50451" w:rsidRPr="00CD0906" w:rsidRDefault="00350451" w:rsidP="00350451">
            <w:proofErr w:type="spellStart"/>
            <w:r w:rsidRPr="00CD0906">
              <w:t>Толперизона</w:t>
            </w:r>
            <w:proofErr w:type="spellEnd"/>
            <w:r w:rsidRPr="00CD0906">
              <w:t xml:space="preserve"> гидрохлорид 150 мг, таблетки, покрытые оболочкой</w:t>
            </w:r>
          </w:p>
        </w:tc>
        <w:tc>
          <w:tcPr>
            <w:tcW w:w="10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50451" w:rsidRDefault="00350451" w:rsidP="00350451">
            <w:pPr>
              <w:rPr>
                <w:sz w:val="16"/>
                <w:szCs w:val="16"/>
              </w:rPr>
            </w:pPr>
            <w:r w:rsidRPr="00350451">
              <w:rPr>
                <w:sz w:val="16"/>
                <w:szCs w:val="16"/>
              </w:rPr>
              <w:t>часть</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Calibri" w:hAnsi="Calibri" w:cs="Calibri"/>
                <w:sz w:val="16"/>
                <w:szCs w:val="16"/>
                <w:lang w:val="hy-AM" w:eastAsia="hy-AM"/>
              </w:rPr>
              <w:t> </w:t>
            </w:r>
          </w:p>
        </w:tc>
        <w:tc>
          <w:tcPr>
            <w:tcW w:w="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jc w:val="center"/>
              <w:rPr>
                <w:lang w:val="hy-AM" w:eastAsia="hy-AM"/>
              </w:rPr>
            </w:pPr>
            <w:r w:rsidRPr="003D6884">
              <w:rPr>
                <w:rFonts w:ascii="Calibri" w:hAnsi="Calibri" w:cs="Calibri"/>
                <w:sz w:val="16"/>
                <w:szCs w:val="16"/>
                <w:lang w:val="hy-AM" w:eastAsia="hy-AM"/>
              </w:rPr>
              <w:t> </w:t>
            </w:r>
          </w:p>
        </w:tc>
        <w:tc>
          <w:tcPr>
            <w:tcW w:w="9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50451" w:rsidRPr="00BE3DCD" w:rsidRDefault="00350451" w:rsidP="00350451">
            <w:pPr>
              <w:jc w:val="center"/>
              <w:rPr>
                <w:rFonts w:ascii="GHEA Grapalat" w:hAnsi="GHEA Grapalat"/>
                <w:sz w:val="16"/>
                <w:szCs w:val="16"/>
              </w:rPr>
            </w:pPr>
            <w:r w:rsidRPr="00BE3DCD">
              <w:rPr>
                <w:rFonts w:ascii="GHEA Grapalat" w:hAnsi="GHEA Grapalat"/>
                <w:bCs/>
                <w:iCs/>
                <w:sz w:val="16"/>
                <w:szCs w:val="16"/>
              </w:rPr>
              <w:t>2000</w:t>
            </w:r>
          </w:p>
        </w:tc>
        <w:tc>
          <w:tcPr>
            <w:tcW w:w="13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jc w:val="center"/>
              <w:rPr>
                <w:lang w:val="hy-AM" w:eastAsia="hy-AM"/>
              </w:rPr>
            </w:pPr>
            <w:r w:rsidRPr="003D6884">
              <w:rPr>
                <w:rFonts w:ascii="GHEA Grapalat" w:hAnsi="GHEA Grapalat"/>
                <w:sz w:val="16"/>
                <w:szCs w:val="16"/>
                <w:lang w:val="hy-AM" w:eastAsia="hy-AM"/>
              </w:rPr>
              <w:t>Пл</w:t>
            </w:r>
            <w:r w:rsidRPr="003D6884">
              <w:rPr>
                <w:rFonts w:ascii="Calibri" w:hAnsi="Calibri" w:cs="Calibri"/>
                <w:sz w:val="16"/>
                <w:szCs w:val="16"/>
                <w:lang w:val="hy-AM" w:eastAsia="hy-AM"/>
              </w:rPr>
              <w:t> </w:t>
            </w:r>
            <w:r w:rsidRPr="003D6884">
              <w:rPr>
                <w:rFonts w:ascii="Cambria Math" w:hAnsi="Cambria Math"/>
                <w:sz w:val="16"/>
                <w:szCs w:val="16"/>
                <w:lang w:val="hy-AM" w:eastAsia="hy-AM"/>
              </w:rPr>
              <w:t>. </w:t>
            </w:r>
            <w:r w:rsidRPr="003D6884">
              <w:rPr>
                <w:rFonts w:ascii="GHEA Grapalat" w:hAnsi="GHEA Grapalat"/>
                <w:sz w:val="16"/>
                <w:szCs w:val="16"/>
                <w:lang w:val="hy-AM" w:eastAsia="hy-AM"/>
              </w:rPr>
              <w:t>Ереван</w:t>
            </w:r>
            <w:r w:rsidRPr="003D6884">
              <w:rPr>
                <w:rFonts w:ascii="Calibri" w:hAnsi="Calibri" w:cs="Calibri"/>
                <w:sz w:val="16"/>
                <w:szCs w:val="16"/>
                <w:lang w:val="hy-AM" w:eastAsia="hy-AM"/>
              </w:rPr>
              <w:t> </w:t>
            </w:r>
            <w:r w:rsidRPr="003D6884">
              <w:rPr>
                <w:rFonts w:ascii="GHEA Grapalat" w:hAnsi="GHEA Grapalat"/>
                <w:sz w:val="16"/>
                <w:szCs w:val="16"/>
                <w:lang w:val="hy-AM" w:eastAsia="hy-AM"/>
              </w:rPr>
              <w:t>,</w:t>
            </w:r>
            <w:r w:rsidRPr="003D6884">
              <w:rPr>
                <w:rFonts w:ascii="Calibri" w:hAnsi="Calibri" w:cs="Calibri"/>
                <w:sz w:val="16"/>
                <w:szCs w:val="16"/>
                <w:lang w:val="hy-AM" w:eastAsia="hy-AM"/>
              </w:rPr>
              <w:t> </w:t>
            </w:r>
            <w:r w:rsidRPr="003D6884">
              <w:rPr>
                <w:rFonts w:ascii="GHEA Grapalat" w:hAnsi="GHEA Grapalat" w:cs="GHEA Grapalat"/>
                <w:sz w:val="16"/>
                <w:szCs w:val="16"/>
                <w:lang w:val="hy-AM" w:eastAsia="hy-AM"/>
              </w:rPr>
              <w:t>Дро</w:t>
            </w:r>
            <w:r w:rsidRPr="003D6884">
              <w:rPr>
                <w:rFonts w:ascii="Calibri" w:hAnsi="Calibri" w:cs="Calibri"/>
                <w:sz w:val="16"/>
                <w:szCs w:val="16"/>
                <w:lang w:val="hy-AM" w:eastAsia="hy-AM"/>
              </w:rPr>
              <w:t> </w:t>
            </w:r>
            <w:r w:rsidRPr="003D6884">
              <w:rPr>
                <w:rFonts w:ascii="GHEA Grapalat" w:hAnsi="GHEA Grapalat"/>
                <w:sz w:val="16"/>
                <w:szCs w:val="16"/>
                <w:lang w:val="hy-AM" w:eastAsia="hy-AM"/>
              </w:rPr>
              <w:t>17</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50451" w:rsidRPr="00BE3DCD" w:rsidRDefault="00350451" w:rsidP="00350451">
            <w:pPr>
              <w:jc w:val="center"/>
              <w:rPr>
                <w:rFonts w:ascii="GHEA Grapalat" w:hAnsi="GHEA Grapalat"/>
                <w:sz w:val="16"/>
                <w:szCs w:val="16"/>
              </w:rPr>
            </w:pPr>
            <w:r w:rsidRPr="00BE3DCD">
              <w:rPr>
                <w:rFonts w:ascii="GHEA Grapalat" w:hAnsi="GHEA Grapalat"/>
                <w:bCs/>
                <w:iCs/>
                <w:sz w:val="16"/>
                <w:szCs w:val="16"/>
              </w:rPr>
              <w:t>2000</w:t>
            </w:r>
          </w:p>
        </w:tc>
        <w:tc>
          <w:tcPr>
            <w:tcW w:w="12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GHEA Grapalat" w:hAnsi="GHEA Grapalat"/>
                <w:sz w:val="14"/>
                <w:szCs w:val="14"/>
                <w:lang w:val="hy-AM" w:eastAsia="hy-AM"/>
              </w:rPr>
              <w:t>Не позднее чем через</w:t>
            </w:r>
            <w:r w:rsidRPr="003D6884">
              <w:rPr>
                <w:rFonts w:ascii="Calibri" w:hAnsi="Calibri" w:cs="Calibri"/>
                <w:sz w:val="14"/>
                <w:szCs w:val="14"/>
                <w:lang w:val="hy-AM" w:eastAsia="hy-AM"/>
              </w:rPr>
              <w:t> </w:t>
            </w:r>
            <w:r w:rsidRPr="003D6884">
              <w:rPr>
                <w:rFonts w:ascii="GHEA Grapalat" w:hAnsi="GHEA Grapalat"/>
                <w:sz w:val="14"/>
                <w:szCs w:val="14"/>
                <w:lang w:val="hy-AM" w:eastAsia="hy-AM"/>
              </w:rPr>
              <w:t>25</w:t>
            </w:r>
            <w:r w:rsidRPr="003D6884">
              <w:rPr>
                <w:rFonts w:ascii="Calibri" w:hAnsi="Calibri" w:cs="Calibri"/>
                <w:sz w:val="14"/>
                <w:szCs w:val="14"/>
                <w:lang w:val="hy-AM" w:eastAsia="hy-AM"/>
              </w:rPr>
              <w:t> </w:t>
            </w:r>
            <w:r w:rsidRPr="003D6884">
              <w:rPr>
                <w:rFonts w:ascii="GHEA Grapalat" w:hAnsi="GHEA Grapalat"/>
                <w:sz w:val="14"/>
                <w:szCs w:val="14"/>
                <w:lang w:val="hy-AM" w:eastAsia="hy-AM"/>
              </w:rPr>
              <w:t>.</w:t>
            </w:r>
            <w:r w:rsidRPr="003D6884">
              <w:rPr>
                <w:rFonts w:ascii="Calibri" w:hAnsi="Calibri" w:cs="Calibri"/>
                <w:sz w:val="14"/>
                <w:szCs w:val="14"/>
                <w:lang w:val="hy-AM" w:eastAsia="hy-AM"/>
              </w:rPr>
              <w:t> </w:t>
            </w:r>
            <w:r w:rsidRPr="003D6884">
              <w:rPr>
                <w:rFonts w:ascii="GHEA Grapalat" w:hAnsi="GHEA Grapalat"/>
                <w:sz w:val="14"/>
                <w:szCs w:val="14"/>
                <w:lang w:val="hy-AM" w:eastAsia="hy-AM"/>
              </w:rPr>
              <w:t>12</w:t>
            </w:r>
            <w:r w:rsidRPr="003D6884">
              <w:rPr>
                <w:rFonts w:ascii="Calibri" w:hAnsi="Calibri" w:cs="Calibri"/>
                <w:sz w:val="14"/>
                <w:szCs w:val="14"/>
                <w:lang w:val="hy-AM" w:eastAsia="hy-AM"/>
              </w:rPr>
              <w:t> </w:t>
            </w:r>
            <w:r w:rsidRPr="003D6884">
              <w:rPr>
                <w:rFonts w:ascii="GHEA Grapalat" w:hAnsi="GHEA Grapalat"/>
                <w:sz w:val="14"/>
                <w:szCs w:val="14"/>
                <w:lang w:val="hy-AM" w:eastAsia="hy-AM"/>
              </w:rPr>
              <w:t>.</w:t>
            </w:r>
            <w:r w:rsidRPr="003D6884">
              <w:rPr>
                <w:rFonts w:ascii="Calibri" w:hAnsi="Calibri" w:cs="Calibri"/>
                <w:sz w:val="14"/>
                <w:szCs w:val="14"/>
                <w:lang w:val="hy-AM" w:eastAsia="hy-AM"/>
              </w:rPr>
              <w:t> </w:t>
            </w:r>
            <w:r w:rsidRPr="003D6884">
              <w:rPr>
                <w:rFonts w:ascii="GHEA Grapalat" w:hAnsi="GHEA Grapalat"/>
                <w:sz w:val="14"/>
                <w:szCs w:val="14"/>
                <w:lang w:val="hy-AM" w:eastAsia="hy-AM"/>
              </w:rPr>
              <w:t>2020</w:t>
            </w:r>
          </w:p>
        </w:tc>
      </w:tr>
      <w:tr w:rsidR="00350451" w:rsidRPr="003D6884" w:rsidTr="00350451">
        <w:trPr>
          <w:trHeight w:val="246"/>
        </w:trPr>
        <w:tc>
          <w:tcPr>
            <w:tcW w:w="13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GHEA Grapalat" w:hAnsi="GHEA Grapalat"/>
                <w:sz w:val="16"/>
                <w:szCs w:val="16"/>
                <w:lang w:val="hy-AM" w:eastAsia="hy-AM"/>
              </w:rPr>
              <w:t>10</w:t>
            </w:r>
          </w:p>
        </w:tc>
        <w:tc>
          <w:tcPr>
            <w:tcW w:w="1536" w:type="dxa"/>
            <w:tcBorders>
              <w:top w:val="single" w:sz="6" w:space="0" w:color="000000"/>
              <w:left w:val="single" w:sz="6" w:space="0" w:color="000000"/>
              <w:bottom w:val="single" w:sz="6" w:space="0" w:color="000000"/>
              <w:right w:val="single" w:sz="4" w:space="0" w:color="auto"/>
            </w:tcBorders>
            <w:tcMar>
              <w:top w:w="0" w:type="dxa"/>
              <w:left w:w="108" w:type="dxa"/>
              <w:bottom w:w="0" w:type="dxa"/>
              <w:right w:w="108" w:type="dxa"/>
            </w:tcMar>
            <w:vAlign w:val="center"/>
            <w:hideMark/>
          </w:tcPr>
          <w:p w:rsidR="00350451" w:rsidRPr="003D6884" w:rsidRDefault="00350451" w:rsidP="00350451">
            <w:pPr>
              <w:jc w:val="center"/>
              <w:rPr>
                <w:lang w:val="hy-AM" w:eastAsia="hy-AM"/>
              </w:rPr>
            </w:pPr>
            <w:r w:rsidRPr="003D6884">
              <w:rPr>
                <w:rFonts w:ascii="GHEA Grapalat" w:hAnsi="GHEA Grapalat"/>
                <w:sz w:val="16"/>
                <w:szCs w:val="16"/>
                <w:lang w:val="hy-AM" w:eastAsia="hy-AM"/>
              </w:rPr>
              <w:t>33600000</w:t>
            </w:r>
          </w:p>
        </w:tc>
        <w:tc>
          <w:tcPr>
            <w:tcW w:w="12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50451" w:rsidRPr="003D6884" w:rsidRDefault="00350451" w:rsidP="00350451">
            <w:pPr>
              <w:jc w:val="center"/>
              <w:rPr>
                <w:rFonts w:asciiTheme="minorHAnsi" w:hAnsiTheme="minorHAnsi" w:cstheme="minorHAnsi"/>
                <w:sz w:val="20"/>
                <w:szCs w:val="20"/>
                <w:lang w:val="hy-AM" w:eastAsia="hy-AM"/>
              </w:rPr>
            </w:pPr>
            <w:r w:rsidRPr="003D6884">
              <w:rPr>
                <w:rFonts w:asciiTheme="minorHAnsi" w:hAnsiTheme="minorHAnsi" w:cstheme="minorHAnsi"/>
                <w:sz w:val="20"/>
                <w:szCs w:val="20"/>
                <w:lang w:val="hy-AM" w:eastAsia="hy-AM"/>
              </w:rPr>
              <w:t>диклофенак</w:t>
            </w:r>
          </w:p>
        </w:tc>
        <w:tc>
          <w:tcPr>
            <w:tcW w:w="1128" w:type="dxa"/>
            <w:tcBorders>
              <w:top w:val="single" w:sz="6" w:space="0" w:color="000000"/>
              <w:left w:val="single" w:sz="4" w:space="0" w:color="auto"/>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Calibri" w:hAnsi="Calibri" w:cs="Calibri"/>
                <w:sz w:val="16"/>
                <w:szCs w:val="16"/>
                <w:lang w:val="hy-AM" w:eastAsia="hy-AM"/>
              </w:rPr>
              <w:t> </w:t>
            </w:r>
          </w:p>
        </w:tc>
        <w:tc>
          <w:tcPr>
            <w:tcW w:w="14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50451" w:rsidRDefault="00350451" w:rsidP="00350451">
            <w:proofErr w:type="spellStart"/>
            <w:r w:rsidRPr="00CD0906">
              <w:t>Диклофенак</w:t>
            </w:r>
            <w:proofErr w:type="spellEnd"/>
            <w:r w:rsidRPr="00CD0906">
              <w:t xml:space="preserve">, раствор для инъекций </w:t>
            </w:r>
            <w:proofErr w:type="spellStart"/>
            <w:r w:rsidRPr="00CD0906">
              <w:t>диклофена</w:t>
            </w:r>
            <w:r w:rsidRPr="00CD0906">
              <w:lastRenderedPageBreak/>
              <w:t>ка</w:t>
            </w:r>
            <w:proofErr w:type="spellEnd"/>
            <w:r w:rsidRPr="00CD0906">
              <w:t xml:space="preserve"> 25 мг / мл, 3 мл</w:t>
            </w:r>
          </w:p>
        </w:tc>
        <w:tc>
          <w:tcPr>
            <w:tcW w:w="10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50451" w:rsidRDefault="00350451" w:rsidP="00350451">
            <w:pPr>
              <w:rPr>
                <w:sz w:val="16"/>
                <w:szCs w:val="16"/>
              </w:rPr>
            </w:pPr>
            <w:r w:rsidRPr="00350451">
              <w:rPr>
                <w:sz w:val="16"/>
                <w:szCs w:val="16"/>
              </w:rPr>
              <w:lastRenderedPageBreak/>
              <w:t>таблетка</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Calibri" w:hAnsi="Calibri" w:cs="Calibri"/>
                <w:sz w:val="16"/>
                <w:szCs w:val="16"/>
                <w:lang w:val="hy-AM" w:eastAsia="hy-AM"/>
              </w:rPr>
              <w:t> </w:t>
            </w:r>
          </w:p>
        </w:tc>
        <w:tc>
          <w:tcPr>
            <w:tcW w:w="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jc w:val="center"/>
              <w:rPr>
                <w:lang w:val="hy-AM" w:eastAsia="hy-AM"/>
              </w:rPr>
            </w:pPr>
            <w:r w:rsidRPr="003D6884">
              <w:rPr>
                <w:rFonts w:ascii="Calibri" w:hAnsi="Calibri" w:cs="Calibri"/>
                <w:sz w:val="16"/>
                <w:szCs w:val="16"/>
                <w:lang w:val="hy-AM" w:eastAsia="hy-AM"/>
              </w:rPr>
              <w:t> </w:t>
            </w:r>
          </w:p>
        </w:tc>
        <w:tc>
          <w:tcPr>
            <w:tcW w:w="9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50451" w:rsidRPr="00BE3DCD" w:rsidRDefault="00350451" w:rsidP="00350451">
            <w:pPr>
              <w:jc w:val="center"/>
              <w:rPr>
                <w:rFonts w:ascii="GHEA Grapalat" w:hAnsi="GHEA Grapalat"/>
                <w:sz w:val="16"/>
                <w:szCs w:val="16"/>
              </w:rPr>
            </w:pPr>
            <w:r w:rsidRPr="00BE3DCD">
              <w:rPr>
                <w:rFonts w:ascii="GHEA Grapalat" w:hAnsi="GHEA Grapalat"/>
                <w:bCs/>
                <w:iCs/>
                <w:sz w:val="16"/>
                <w:szCs w:val="16"/>
              </w:rPr>
              <w:t>500</w:t>
            </w:r>
          </w:p>
        </w:tc>
        <w:tc>
          <w:tcPr>
            <w:tcW w:w="13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jc w:val="center"/>
              <w:rPr>
                <w:lang w:val="hy-AM" w:eastAsia="hy-AM"/>
              </w:rPr>
            </w:pPr>
            <w:r w:rsidRPr="003D6884">
              <w:rPr>
                <w:rFonts w:ascii="GHEA Grapalat" w:hAnsi="GHEA Grapalat"/>
                <w:sz w:val="16"/>
                <w:szCs w:val="16"/>
                <w:lang w:val="hy-AM" w:eastAsia="hy-AM"/>
              </w:rPr>
              <w:t>Пл</w:t>
            </w:r>
            <w:r w:rsidRPr="003D6884">
              <w:rPr>
                <w:rFonts w:ascii="Calibri" w:hAnsi="Calibri" w:cs="Calibri"/>
                <w:sz w:val="16"/>
                <w:szCs w:val="16"/>
                <w:lang w:val="hy-AM" w:eastAsia="hy-AM"/>
              </w:rPr>
              <w:t> </w:t>
            </w:r>
            <w:r w:rsidRPr="003D6884">
              <w:rPr>
                <w:rFonts w:ascii="Cambria Math" w:hAnsi="Cambria Math"/>
                <w:sz w:val="16"/>
                <w:szCs w:val="16"/>
                <w:lang w:val="hy-AM" w:eastAsia="hy-AM"/>
              </w:rPr>
              <w:t>. </w:t>
            </w:r>
            <w:r w:rsidRPr="003D6884">
              <w:rPr>
                <w:rFonts w:ascii="GHEA Grapalat" w:hAnsi="GHEA Grapalat"/>
                <w:sz w:val="16"/>
                <w:szCs w:val="16"/>
                <w:lang w:val="hy-AM" w:eastAsia="hy-AM"/>
              </w:rPr>
              <w:t>Ереван</w:t>
            </w:r>
            <w:r w:rsidRPr="003D6884">
              <w:rPr>
                <w:rFonts w:ascii="Calibri" w:hAnsi="Calibri" w:cs="Calibri"/>
                <w:sz w:val="16"/>
                <w:szCs w:val="16"/>
                <w:lang w:val="hy-AM" w:eastAsia="hy-AM"/>
              </w:rPr>
              <w:t> </w:t>
            </w:r>
            <w:r w:rsidRPr="003D6884">
              <w:rPr>
                <w:rFonts w:ascii="GHEA Grapalat" w:hAnsi="GHEA Grapalat"/>
                <w:sz w:val="16"/>
                <w:szCs w:val="16"/>
                <w:lang w:val="hy-AM" w:eastAsia="hy-AM"/>
              </w:rPr>
              <w:t>,</w:t>
            </w:r>
            <w:r w:rsidRPr="003D6884">
              <w:rPr>
                <w:rFonts w:ascii="Calibri" w:hAnsi="Calibri" w:cs="Calibri"/>
                <w:sz w:val="16"/>
                <w:szCs w:val="16"/>
                <w:lang w:val="hy-AM" w:eastAsia="hy-AM"/>
              </w:rPr>
              <w:t> </w:t>
            </w:r>
            <w:r w:rsidRPr="003D6884">
              <w:rPr>
                <w:rFonts w:ascii="GHEA Grapalat" w:hAnsi="GHEA Grapalat" w:cs="GHEA Grapalat"/>
                <w:sz w:val="16"/>
                <w:szCs w:val="16"/>
                <w:lang w:val="hy-AM" w:eastAsia="hy-AM"/>
              </w:rPr>
              <w:t>Дро</w:t>
            </w:r>
            <w:r w:rsidRPr="003D6884">
              <w:rPr>
                <w:rFonts w:ascii="Calibri" w:hAnsi="Calibri" w:cs="Calibri"/>
                <w:sz w:val="16"/>
                <w:szCs w:val="16"/>
                <w:lang w:val="hy-AM" w:eastAsia="hy-AM"/>
              </w:rPr>
              <w:t> </w:t>
            </w:r>
            <w:r w:rsidRPr="003D6884">
              <w:rPr>
                <w:rFonts w:ascii="GHEA Grapalat" w:hAnsi="GHEA Grapalat"/>
                <w:sz w:val="16"/>
                <w:szCs w:val="16"/>
                <w:lang w:val="hy-AM" w:eastAsia="hy-AM"/>
              </w:rPr>
              <w:t>17</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50451" w:rsidRPr="00BE3DCD" w:rsidRDefault="00350451" w:rsidP="00350451">
            <w:pPr>
              <w:jc w:val="center"/>
              <w:rPr>
                <w:rFonts w:ascii="GHEA Grapalat" w:hAnsi="GHEA Grapalat"/>
                <w:sz w:val="16"/>
                <w:szCs w:val="16"/>
              </w:rPr>
            </w:pPr>
            <w:r w:rsidRPr="00BE3DCD">
              <w:rPr>
                <w:rFonts w:ascii="GHEA Grapalat" w:hAnsi="GHEA Grapalat"/>
                <w:bCs/>
                <w:iCs/>
                <w:sz w:val="16"/>
                <w:szCs w:val="16"/>
              </w:rPr>
              <w:t>500</w:t>
            </w:r>
          </w:p>
        </w:tc>
        <w:tc>
          <w:tcPr>
            <w:tcW w:w="12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GHEA Grapalat" w:hAnsi="GHEA Grapalat"/>
                <w:sz w:val="14"/>
                <w:szCs w:val="14"/>
                <w:lang w:val="hy-AM" w:eastAsia="hy-AM"/>
              </w:rPr>
              <w:t>Не позднее чем через</w:t>
            </w:r>
            <w:r w:rsidRPr="003D6884">
              <w:rPr>
                <w:rFonts w:ascii="Calibri" w:hAnsi="Calibri" w:cs="Calibri"/>
                <w:sz w:val="14"/>
                <w:szCs w:val="14"/>
                <w:lang w:val="hy-AM" w:eastAsia="hy-AM"/>
              </w:rPr>
              <w:t> </w:t>
            </w:r>
            <w:r w:rsidRPr="003D6884">
              <w:rPr>
                <w:rFonts w:ascii="GHEA Grapalat" w:hAnsi="GHEA Grapalat"/>
                <w:sz w:val="14"/>
                <w:szCs w:val="14"/>
                <w:lang w:val="hy-AM" w:eastAsia="hy-AM"/>
              </w:rPr>
              <w:t>25</w:t>
            </w:r>
            <w:r w:rsidRPr="003D6884">
              <w:rPr>
                <w:rFonts w:ascii="Calibri" w:hAnsi="Calibri" w:cs="Calibri"/>
                <w:sz w:val="14"/>
                <w:szCs w:val="14"/>
                <w:lang w:val="hy-AM" w:eastAsia="hy-AM"/>
              </w:rPr>
              <w:t> </w:t>
            </w:r>
            <w:r w:rsidRPr="003D6884">
              <w:rPr>
                <w:rFonts w:ascii="GHEA Grapalat" w:hAnsi="GHEA Grapalat"/>
                <w:sz w:val="14"/>
                <w:szCs w:val="14"/>
                <w:lang w:val="hy-AM" w:eastAsia="hy-AM"/>
              </w:rPr>
              <w:t>.</w:t>
            </w:r>
            <w:r w:rsidRPr="003D6884">
              <w:rPr>
                <w:rFonts w:ascii="Calibri" w:hAnsi="Calibri" w:cs="Calibri"/>
                <w:sz w:val="14"/>
                <w:szCs w:val="14"/>
                <w:lang w:val="hy-AM" w:eastAsia="hy-AM"/>
              </w:rPr>
              <w:t> </w:t>
            </w:r>
            <w:r w:rsidRPr="003D6884">
              <w:rPr>
                <w:rFonts w:ascii="GHEA Grapalat" w:hAnsi="GHEA Grapalat"/>
                <w:sz w:val="14"/>
                <w:szCs w:val="14"/>
                <w:lang w:val="hy-AM" w:eastAsia="hy-AM"/>
              </w:rPr>
              <w:t>12</w:t>
            </w:r>
            <w:r w:rsidRPr="003D6884">
              <w:rPr>
                <w:rFonts w:ascii="Calibri" w:hAnsi="Calibri" w:cs="Calibri"/>
                <w:sz w:val="14"/>
                <w:szCs w:val="14"/>
                <w:lang w:val="hy-AM" w:eastAsia="hy-AM"/>
              </w:rPr>
              <w:t> </w:t>
            </w:r>
            <w:r w:rsidRPr="003D6884">
              <w:rPr>
                <w:rFonts w:ascii="GHEA Grapalat" w:hAnsi="GHEA Grapalat"/>
                <w:sz w:val="14"/>
                <w:szCs w:val="14"/>
                <w:lang w:val="hy-AM" w:eastAsia="hy-AM"/>
              </w:rPr>
              <w:t>.</w:t>
            </w:r>
            <w:r w:rsidRPr="003D6884">
              <w:rPr>
                <w:rFonts w:ascii="Calibri" w:hAnsi="Calibri" w:cs="Calibri"/>
                <w:sz w:val="14"/>
                <w:szCs w:val="14"/>
                <w:lang w:val="hy-AM" w:eastAsia="hy-AM"/>
              </w:rPr>
              <w:t> </w:t>
            </w:r>
            <w:r w:rsidRPr="003D6884">
              <w:rPr>
                <w:rFonts w:ascii="GHEA Grapalat" w:hAnsi="GHEA Grapalat"/>
                <w:sz w:val="14"/>
                <w:szCs w:val="14"/>
                <w:lang w:val="hy-AM" w:eastAsia="hy-AM"/>
              </w:rPr>
              <w:t>2020</w:t>
            </w:r>
          </w:p>
        </w:tc>
      </w:tr>
      <w:tr w:rsidR="00350451" w:rsidRPr="003D6884" w:rsidTr="00350451">
        <w:trPr>
          <w:trHeight w:val="246"/>
        </w:trPr>
        <w:tc>
          <w:tcPr>
            <w:tcW w:w="13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GHEA Grapalat" w:hAnsi="GHEA Grapalat"/>
                <w:sz w:val="16"/>
                <w:szCs w:val="16"/>
                <w:lang w:val="hy-AM" w:eastAsia="hy-AM"/>
              </w:rPr>
              <w:lastRenderedPageBreak/>
              <w:t>11</w:t>
            </w:r>
          </w:p>
        </w:tc>
        <w:tc>
          <w:tcPr>
            <w:tcW w:w="1536" w:type="dxa"/>
            <w:tcBorders>
              <w:top w:val="single" w:sz="6" w:space="0" w:color="000000"/>
              <w:left w:val="single" w:sz="6" w:space="0" w:color="000000"/>
              <w:bottom w:val="single" w:sz="6" w:space="0" w:color="000000"/>
              <w:right w:val="single" w:sz="4" w:space="0" w:color="auto"/>
            </w:tcBorders>
            <w:tcMar>
              <w:top w:w="0" w:type="dxa"/>
              <w:left w:w="108" w:type="dxa"/>
              <w:bottom w:w="0" w:type="dxa"/>
              <w:right w:w="108" w:type="dxa"/>
            </w:tcMar>
            <w:vAlign w:val="center"/>
            <w:hideMark/>
          </w:tcPr>
          <w:p w:rsidR="00350451" w:rsidRPr="003D6884" w:rsidRDefault="00350451" w:rsidP="00350451">
            <w:pPr>
              <w:jc w:val="center"/>
              <w:rPr>
                <w:lang w:val="hy-AM" w:eastAsia="hy-AM"/>
              </w:rPr>
            </w:pPr>
            <w:r w:rsidRPr="003D6884">
              <w:rPr>
                <w:rFonts w:ascii="GHEA Grapalat" w:hAnsi="GHEA Grapalat"/>
                <w:sz w:val="16"/>
                <w:szCs w:val="16"/>
                <w:lang w:val="hy-AM" w:eastAsia="hy-AM"/>
              </w:rPr>
              <w:t>33600000</w:t>
            </w:r>
          </w:p>
        </w:tc>
        <w:tc>
          <w:tcPr>
            <w:tcW w:w="12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50451" w:rsidRPr="003D6884" w:rsidRDefault="00350451" w:rsidP="00350451">
            <w:pPr>
              <w:jc w:val="center"/>
              <w:rPr>
                <w:rFonts w:asciiTheme="minorHAnsi" w:hAnsiTheme="minorHAnsi" w:cstheme="minorHAnsi"/>
                <w:sz w:val="20"/>
                <w:szCs w:val="20"/>
                <w:lang w:val="hy-AM" w:eastAsia="hy-AM"/>
              </w:rPr>
            </w:pPr>
            <w:r w:rsidRPr="00F96DE6">
              <w:rPr>
                <w:rFonts w:asciiTheme="minorHAnsi" w:hAnsiTheme="minorHAnsi" w:cstheme="minorHAnsi"/>
                <w:sz w:val="20"/>
                <w:szCs w:val="20"/>
                <w:lang w:val="hy-AM" w:eastAsia="hy-AM"/>
              </w:rPr>
              <w:t>Вакцинация против дерева</w:t>
            </w:r>
          </w:p>
        </w:tc>
        <w:tc>
          <w:tcPr>
            <w:tcW w:w="1128" w:type="dxa"/>
            <w:tcBorders>
              <w:top w:val="single" w:sz="6" w:space="0" w:color="000000"/>
              <w:left w:val="single" w:sz="4" w:space="0" w:color="auto"/>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Calibri" w:hAnsi="Calibri" w:cs="Calibri"/>
                <w:sz w:val="16"/>
                <w:szCs w:val="16"/>
                <w:lang w:val="hy-AM" w:eastAsia="hy-AM"/>
              </w:rPr>
              <w:t> </w:t>
            </w:r>
          </w:p>
        </w:tc>
        <w:tc>
          <w:tcPr>
            <w:tcW w:w="14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50451" w:rsidRPr="00C16CD3" w:rsidRDefault="00350451" w:rsidP="00350451">
            <w:pPr>
              <w:rPr>
                <w:sz w:val="16"/>
                <w:szCs w:val="16"/>
                <w:lang w:val="hy-AM" w:eastAsia="hy-AM"/>
              </w:rPr>
            </w:pPr>
            <w:r w:rsidRPr="00C16CD3">
              <w:rPr>
                <w:sz w:val="16"/>
                <w:szCs w:val="16"/>
                <w:lang w:val="hy-AM" w:eastAsia="hy-AM"/>
              </w:rPr>
              <w:t>АЦ-анатоксин состоит из очищенного антиоксиданта-токсина, который адсорбируется на геле гидроокиси алюминия. Одна доза вакцины содержит 0,5 мл, содержит 10 единиц антиоксидантного связывания, сорбент-гидроксид алюминия (0,25-0,55 мг / мл), консервант-ментолат 0,05 мг / мл. 1 флакон содержит 1 мл антиоксиданта против укуса в каждом с 2-го калибра. Содержит 10 флаконов. Хранение: хранить в сухом, защищенном от света месте при 4-8 ° С.</w:t>
            </w:r>
          </w:p>
        </w:tc>
        <w:tc>
          <w:tcPr>
            <w:tcW w:w="10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50451" w:rsidRDefault="00350451" w:rsidP="00350451">
            <w:pPr>
              <w:rPr>
                <w:sz w:val="16"/>
                <w:szCs w:val="16"/>
              </w:rPr>
            </w:pPr>
            <w:r w:rsidRPr="00350451">
              <w:rPr>
                <w:sz w:val="16"/>
                <w:szCs w:val="16"/>
              </w:rPr>
              <w:t>ампула</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Calibri" w:hAnsi="Calibri" w:cs="Calibri"/>
                <w:sz w:val="16"/>
                <w:szCs w:val="16"/>
                <w:lang w:val="hy-AM" w:eastAsia="hy-AM"/>
              </w:rPr>
              <w:t> </w:t>
            </w:r>
          </w:p>
        </w:tc>
        <w:tc>
          <w:tcPr>
            <w:tcW w:w="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jc w:val="center"/>
              <w:rPr>
                <w:lang w:val="hy-AM" w:eastAsia="hy-AM"/>
              </w:rPr>
            </w:pPr>
            <w:r w:rsidRPr="003D6884">
              <w:rPr>
                <w:rFonts w:ascii="Calibri" w:hAnsi="Calibri" w:cs="Calibri"/>
                <w:sz w:val="16"/>
                <w:szCs w:val="16"/>
                <w:lang w:val="hy-AM" w:eastAsia="hy-AM"/>
              </w:rPr>
              <w:t> </w:t>
            </w:r>
          </w:p>
        </w:tc>
        <w:tc>
          <w:tcPr>
            <w:tcW w:w="9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50451" w:rsidRPr="00BE3DCD" w:rsidRDefault="00350451" w:rsidP="00350451">
            <w:pPr>
              <w:jc w:val="center"/>
              <w:rPr>
                <w:rFonts w:ascii="GHEA Grapalat" w:hAnsi="GHEA Grapalat"/>
                <w:sz w:val="16"/>
                <w:szCs w:val="16"/>
              </w:rPr>
            </w:pPr>
            <w:r w:rsidRPr="00BE3DCD">
              <w:rPr>
                <w:rFonts w:ascii="GHEA Grapalat" w:hAnsi="GHEA Grapalat"/>
                <w:bCs/>
                <w:iCs/>
                <w:sz w:val="16"/>
                <w:szCs w:val="16"/>
              </w:rPr>
              <w:t>200</w:t>
            </w:r>
          </w:p>
        </w:tc>
        <w:tc>
          <w:tcPr>
            <w:tcW w:w="13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jc w:val="center"/>
              <w:rPr>
                <w:lang w:val="hy-AM" w:eastAsia="hy-AM"/>
              </w:rPr>
            </w:pPr>
            <w:r w:rsidRPr="003D6884">
              <w:rPr>
                <w:rFonts w:ascii="GHEA Grapalat" w:hAnsi="GHEA Grapalat"/>
                <w:sz w:val="16"/>
                <w:szCs w:val="16"/>
                <w:lang w:val="hy-AM" w:eastAsia="hy-AM"/>
              </w:rPr>
              <w:t>Пл</w:t>
            </w:r>
            <w:r w:rsidRPr="003D6884">
              <w:rPr>
                <w:rFonts w:ascii="Calibri" w:hAnsi="Calibri" w:cs="Calibri"/>
                <w:sz w:val="16"/>
                <w:szCs w:val="16"/>
                <w:lang w:val="hy-AM" w:eastAsia="hy-AM"/>
              </w:rPr>
              <w:t> </w:t>
            </w:r>
            <w:r w:rsidRPr="003D6884">
              <w:rPr>
                <w:rFonts w:ascii="Cambria Math" w:hAnsi="Cambria Math"/>
                <w:sz w:val="16"/>
                <w:szCs w:val="16"/>
                <w:lang w:val="hy-AM" w:eastAsia="hy-AM"/>
              </w:rPr>
              <w:t>. </w:t>
            </w:r>
            <w:r w:rsidRPr="003D6884">
              <w:rPr>
                <w:rFonts w:ascii="GHEA Grapalat" w:hAnsi="GHEA Grapalat"/>
                <w:sz w:val="16"/>
                <w:szCs w:val="16"/>
                <w:lang w:val="hy-AM" w:eastAsia="hy-AM"/>
              </w:rPr>
              <w:t>Ереван</w:t>
            </w:r>
            <w:r w:rsidRPr="003D6884">
              <w:rPr>
                <w:rFonts w:ascii="Calibri" w:hAnsi="Calibri" w:cs="Calibri"/>
                <w:sz w:val="16"/>
                <w:szCs w:val="16"/>
                <w:lang w:val="hy-AM" w:eastAsia="hy-AM"/>
              </w:rPr>
              <w:t> </w:t>
            </w:r>
            <w:r w:rsidRPr="003D6884">
              <w:rPr>
                <w:rFonts w:ascii="GHEA Grapalat" w:hAnsi="GHEA Grapalat"/>
                <w:sz w:val="16"/>
                <w:szCs w:val="16"/>
                <w:lang w:val="hy-AM" w:eastAsia="hy-AM"/>
              </w:rPr>
              <w:t>,</w:t>
            </w:r>
            <w:r w:rsidRPr="003D6884">
              <w:rPr>
                <w:rFonts w:ascii="Calibri" w:hAnsi="Calibri" w:cs="Calibri"/>
                <w:sz w:val="16"/>
                <w:szCs w:val="16"/>
                <w:lang w:val="hy-AM" w:eastAsia="hy-AM"/>
              </w:rPr>
              <w:t> </w:t>
            </w:r>
            <w:r w:rsidRPr="003D6884">
              <w:rPr>
                <w:rFonts w:ascii="GHEA Grapalat" w:hAnsi="GHEA Grapalat" w:cs="GHEA Grapalat"/>
                <w:sz w:val="16"/>
                <w:szCs w:val="16"/>
                <w:lang w:val="hy-AM" w:eastAsia="hy-AM"/>
              </w:rPr>
              <w:t>Дро</w:t>
            </w:r>
            <w:r w:rsidRPr="003D6884">
              <w:rPr>
                <w:rFonts w:ascii="Calibri" w:hAnsi="Calibri" w:cs="Calibri"/>
                <w:sz w:val="16"/>
                <w:szCs w:val="16"/>
                <w:lang w:val="hy-AM" w:eastAsia="hy-AM"/>
              </w:rPr>
              <w:t> </w:t>
            </w:r>
            <w:r w:rsidRPr="003D6884">
              <w:rPr>
                <w:rFonts w:ascii="GHEA Grapalat" w:hAnsi="GHEA Grapalat"/>
                <w:sz w:val="16"/>
                <w:szCs w:val="16"/>
                <w:lang w:val="hy-AM" w:eastAsia="hy-AM"/>
              </w:rPr>
              <w:t>17</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50451" w:rsidRPr="00BE3DCD" w:rsidRDefault="00350451" w:rsidP="00350451">
            <w:pPr>
              <w:jc w:val="center"/>
              <w:rPr>
                <w:rFonts w:ascii="GHEA Grapalat" w:hAnsi="GHEA Grapalat"/>
                <w:sz w:val="16"/>
                <w:szCs w:val="16"/>
              </w:rPr>
            </w:pPr>
            <w:r w:rsidRPr="00BE3DCD">
              <w:rPr>
                <w:rFonts w:ascii="GHEA Grapalat" w:hAnsi="GHEA Grapalat"/>
                <w:bCs/>
                <w:iCs/>
                <w:sz w:val="16"/>
                <w:szCs w:val="16"/>
              </w:rPr>
              <w:t>200</w:t>
            </w:r>
          </w:p>
        </w:tc>
        <w:tc>
          <w:tcPr>
            <w:tcW w:w="12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GHEA Grapalat" w:hAnsi="GHEA Grapalat"/>
                <w:sz w:val="14"/>
                <w:szCs w:val="14"/>
                <w:lang w:val="hy-AM" w:eastAsia="hy-AM"/>
              </w:rPr>
              <w:t>Не позднее чем через</w:t>
            </w:r>
            <w:r w:rsidRPr="003D6884">
              <w:rPr>
                <w:rFonts w:ascii="Calibri" w:hAnsi="Calibri" w:cs="Calibri"/>
                <w:sz w:val="14"/>
                <w:szCs w:val="14"/>
                <w:lang w:val="hy-AM" w:eastAsia="hy-AM"/>
              </w:rPr>
              <w:t> </w:t>
            </w:r>
            <w:r w:rsidRPr="003D6884">
              <w:rPr>
                <w:rFonts w:ascii="GHEA Grapalat" w:hAnsi="GHEA Grapalat"/>
                <w:sz w:val="14"/>
                <w:szCs w:val="14"/>
                <w:lang w:val="hy-AM" w:eastAsia="hy-AM"/>
              </w:rPr>
              <w:t>25</w:t>
            </w:r>
            <w:r w:rsidRPr="003D6884">
              <w:rPr>
                <w:rFonts w:ascii="Calibri" w:hAnsi="Calibri" w:cs="Calibri"/>
                <w:sz w:val="14"/>
                <w:szCs w:val="14"/>
                <w:lang w:val="hy-AM" w:eastAsia="hy-AM"/>
              </w:rPr>
              <w:t> </w:t>
            </w:r>
            <w:r w:rsidRPr="003D6884">
              <w:rPr>
                <w:rFonts w:ascii="GHEA Grapalat" w:hAnsi="GHEA Grapalat"/>
                <w:sz w:val="14"/>
                <w:szCs w:val="14"/>
                <w:lang w:val="hy-AM" w:eastAsia="hy-AM"/>
              </w:rPr>
              <w:t>.</w:t>
            </w:r>
            <w:r w:rsidRPr="003D6884">
              <w:rPr>
                <w:rFonts w:ascii="Calibri" w:hAnsi="Calibri" w:cs="Calibri"/>
                <w:sz w:val="14"/>
                <w:szCs w:val="14"/>
                <w:lang w:val="hy-AM" w:eastAsia="hy-AM"/>
              </w:rPr>
              <w:t> </w:t>
            </w:r>
            <w:r w:rsidRPr="003D6884">
              <w:rPr>
                <w:rFonts w:ascii="GHEA Grapalat" w:hAnsi="GHEA Grapalat"/>
                <w:sz w:val="14"/>
                <w:szCs w:val="14"/>
                <w:lang w:val="hy-AM" w:eastAsia="hy-AM"/>
              </w:rPr>
              <w:t>12</w:t>
            </w:r>
            <w:r w:rsidRPr="003D6884">
              <w:rPr>
                <w:rFonts w:ascii="Calibri" w:hAnsi="Calibri" w:cs="Calibri"/>
                <w:sz w:val="14"/>
                <w:szCs w:val="14"/>
                <w:lang w:val="hy-AM" w:eastAsia="hy-AM"/>
              </w:rPr>
              <w:t> </w:t>
            </w:r>
            <w:r w:rsidRPr="003D6884">
              <w:rPr>
                <w:rFonts w:ascii="GHEA Grapalat" w:hAnsi="GHEA Grapalat"/>
                <w:sz w:val="14"/>
                <w:szCs w:val="14"/>
                <w:lang w:val="hy-AM" w:eastAsia="hy-AM"/>
              </w:rPr>
              <w:t>.</w:t>
            </w:r>
            <w:r w:rsidRPr="003D6884">
              <w:rPr>
                <w:rFonts w:ascii="Calibri" w:hAnsi="Calibri" w:cs="Calibri"/>
                <w:sz w:val="14"/>
                <w:szCs w:val="14"/>
                <w:lang w:val="hy-AM" w:eastAsia="hy-AM"/>
              </w:rPr>
              <w:t> </w:t>
            </w:r>
            <w:r w:rsidRPr="003D6884">
              <w:rPr>
                <w:rFonts w:ascii="GHEA Grapalat" w:hAnsi="GHEA Grapalat"/>
                <w:sz w:val="14"/>
                <w:szCs w:val="14"/>
                <w:lang w:val="hy-AM" w:eastAsia="hy-AM"/>
              </w:rPr>
              <w:t>2020</w:t>
            </w:r>
          </w:p>
        </w:tc>
      </w:tr>
      <w:tr w:rsidR="00350451" w:rsidRPr="003D6884" w:rsidTr="00350451">
        <w:trPr>
          <w:trHeight w:val="246"/>
        </w:trPr>
        <w:tc>
          <w:tcPr>
            <w:tcW w:w="13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GHEA Grapalat" w:hAnsi="GHEA Grapalat"/>
                <w:sz w:val="16"/>
                <w:szCs w:val="16"/>
                <w:lang w:val="hy-AM" w:eastAsia="hy-AM"/>
              </w:rPr>
              <w:t>12</w:t>
            </w:r>
          </w:p>
        </w:tc>
        <w:tc>
          <w:tcPr>
            <w:tcW w:w="1536" w:type="dxa"/>
            <w:tcBorders>
              <w:top w:val="single" w:sz="6" w:space="0" w:color="000000"/>
              <w:left w:val="single" w:sz="6" w:space="0" w:color="000000"/>
              <w:bottom w:val="single" w:sz="6" w:space="0" w:color="000000"/>
              <w:right w:val="single" w:sz="4" w:space="0" w:color="auto"/>
            </w:tcBorders>
            <w:tcMar>
              <w:top w:w="0" w:type="dxa"/>
              <w:left w:w="108" w:type="dxa"/>
              <w:bottom w:w="0" w:type="dxa"/>
              <w:right w:w="108" w:type="dxa"/>
            </w:tcMar>
            <w:vAlign w:val="center"/>
            <w:hideMark/>
          </w:tcPr>
          <w:p w:rsidR="00350451" w:rsidRPr="003D6884" w:rsidRDefault="00350451" w:rsidP="00350451">
            <w:pPr>
              <w:jc w:val="center"/>
              <w:rPr>
                <w:lang w:val="hy-AM" w:eastAsia="hy-AM"/>
              </w:rPr>
            </w:pPr>
            <w:r w:rsidRPr="003D6884">
              <w:rPr>
                <w:rFonts w:ascii="GHEA Grapalat" w:hAnsi="GHEA Grapalat"/>
                <w:sz w:val="16"/>
                <w:szCs w:val="16"/>
                <w:lang w:val="hy-AM" w:eastAsia="hy-AM"/>
              </w:rPr>
              <w:t>33600000</w:t>
            </w:r>
          </w:p>
        </w:tc>
        <w:tc>
          <w:tcPr>
            <w:tcW w:w="12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50451" w:rsidRPr="003D6884" w:rsidRDefault="00350451" w:rsidP="00350451">
            <w:pPr>
              <w:jc w:val="center"/>
              <w:rPr>
                <w:rFonts w:asciiTheme="minorHAnsi" w:hAnsiTheme="minorHAnsi" w:cstheme="minorHAnsi"/>
                <w:sz w:val="20"/>
                <w:szCs w:val="20"/>
                <w:lang w:val="hy-AM" w:eastAsia="hy-AM"/>
              </w:rPr>
            </w:pPr>
            <w:r w:rsidRPr="00F96DE6">
              <w:rPr>
                <w:rFonts w:asciiTheme="minorHAnsi" w:hAnsiTheme="minorHAnsi" w:cstheme="minorHAnsi"/>
                <w:sz w:val="20"/>
                <w:szCs w:val="20"/>
                <w:lang w:val="hy-AM" w:eastAsia="hy-AM"/>
              </w:rPr>
              <w:t>тамоксифен</w:t>
            </w:r>
          </w:p>
        </w:tc>
        <w:tc>
          <w:tcPr>
            <w:tcW w:w="1128" w:type="dxa"/>
            <w:tcBorders>
              <w:top w:val="single" w:sz="6" w:space="0" w:color="000000"/>
              <w:left w:val="single" w:sz="4" w:space="0" w:color="auto"/>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Calibri" w:hAnsi="Calibri" w:cs="Calibri"/>
                <w:sz w:val="16"/>
                <w:szCs w:val="16"/>
                <w:lang w:val="hy-AM" w:eastAsia="hy-AM"/>
              </w:rPr>
              <w:t> </w:t>
            </w:r>
          </w:p>
        </w:tc>
        <w:tc>
          <w:tcPr>
            <w:tcW w:w="14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50451" w:rsidRPr="00C16CD3" w:rsidRDefault="00350451" w:rsidP="00350451">
            <w:pPr>
              <w:rPr>
                <w:sz w:val="16"/>
                <w:szCs w:val="16"/>
              </w:rPr>
            </w:pPr>
            <w:proofErr w:type="spellStart"/>
            <w:r w:rsidRPr="00C16CD3">
              <w:rPr>
                <w:sz w:val="16"/>
                <w:szCs w:val="16"/>
              </w:rPr>
              <w:t>Тамоксифен</w:t>
            </w:r>
            <w:proofErr w:type="spellEnd"/>
            <w:r w:rsidRPr="00C16CD3">
              <w:rPr>
                <w:sz w:val="16"/>
                <w:szCs w:val="16"/>
              </w:rPr>
              <w:t xml:space="preserve"> цитрат 20 мг, таблетки, покрытые оболочкой</w:t>
            </w:r>
          </w:p>
        </w:tc>
        <w:tc>
          <w:tcPr>
            <w:tcW w:w="10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50451" w:rsidRDefault="00350451" w:rsidP="00350451">
            <w:pPr>
              <w:rPr>
                <w:sz w:val="16"/>
                <w:szCs w:val="16"/>
              </w:rPr>
            </w:pPr>
            <w:r w:rsidRPr="00350451">
              <w:rPr>
                <w:sz w:val="16"/>
                <w:szCs w:val="16"/>
              </w:rPr>
              <w:t>фляжка с ушками для подвешивания</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Calibri" w:hAnsi="Calibri" w:cs="Calibri"/>
                <w:sz w:val="16"/>
                <w:szCs w:val="16"/>
                <w:lang w:val="hy-AM" w:eastAsia="hy-AM"/>
              </w:rPr>
              <w:t> </w:t>
            </w:r>
          </w:p>
        </w:tc>
        <w:tc>
          <w:tcPr>
            <w:tcW w:w="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jc w:val="center"/>
              <w:rPr>
                <w:lang w:val="hy-AM" w:eastAsia="hy-AM"/>
              </w:rPr>
            </w:pPr>
            <w:r w:rsidRPr="003D6884">
              <w:rPr>
                <w:rFonts w:ascii="Calibri" w:hAnsi="Calibri" w:cs="Calibri"/>
                <w:sz w:val="16"/>
                <w:szCs w:val="16"/>
                <w:lang w:val="hy-AM" w:eastAsia="hy-AM"/>
              </w:rPr>
              <w:t> </w:t>
            </w:r>
          </w:p>
        </w:tc>
        <w:tc>
          <w:tcPr>
            <w:tcW w:w="9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50451" w:rsidRPr="00BE3DCD" w:rsidRDefault="00350451" w:rsidP="00350451">
            <w:pPr>
              <w:jc w:val="center"/>
              <w:rPr>
                <w:rFonts w:ascii="GHEA Grapalat" w:hAnsi="GHEA Grapalat"/>
                <w:sz w:val="16"/>
                <w:szCs w:val="16"/>
              </w:rPr>
            </w:pPr>
            <w:r w:rsidRPr="00BE3DCD">
              <w:rPr>
                <w:rFonts w:ascii="GHEA Grapalat" w:hAnsi="GHEA Grapalat"/>
                <w:bCs/>
                <w:iCs/>
                <w:sz w:val="16"/>
                <w:szCs w:val="16"/>
              </w:rPr>
              <w:t>4400</w:t>
            </w:r>
          </w:p>
        </w:tc>
        <w:tc>
          <w:tcPr>
            <w:tcW w:w="13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jc w:val="center"/>
              <w:rPr>
                <w:lang w:val="hy-AM" w:eastAsia="hy-AM"/>
              </w:rPr>
            </w:pPr>
            <w:r w:rsidRPr="003D6884">
              <w:rPr>
                <w:rFonts w:ascii="GHEA Grapalat" w:hAnsi="GHEA Grapalat"/>
                <w:sz w:val="16"/>
                <w:szCs w:val="16"/>
                <w:lang w:val="hy-AM" w:eastAsia="hy-AM"/>
              </w:rPr>
              <w:t>Пл</w:t>
            </w:r>
            <w:r w:rsidRPr="003D6884">
              <w:rPr>
                <w:rFonts w:ascii="Calibri" w:hAnsi="Calibri" w:cs="Calibri"/>
                <w:sz w:val="16"/>
                <w:szCs w:val="16"/>
                <w:lang w:val="hy-AM" w:eastAsia="hy-AM"/>
              </w:rPr>
              <w:t> </w:t>
            </w:r>
            <w:r w:rsidRPr="003D6884">
              <w:rPr>
                <w:rFonts w:ascii="Cambria Math" w:hAnsi="Cambria Math"/>
                <w:sz w:val="16"/>
                <w:szCs w:val="16"/>
                <w:lang w:val="hy-AM" w:eastAsia="hy-AM"/>
              </w:rPr>
              <w:t>. </w:t>
            </w:r>
            <w:r w:rsidRPr="003D6884">
              <w:rPr>
                <w:rFonts w:ascii="GHEA Grapalat" w:hAnsi="GHEA Grapalat"/>
                <w:sz w:val="16"/>
                <w:szCs w:val="16"/>
                <w:lang w:val="hy-AM" w:eastAsia="hy-AM"/>
              </w:rPr>
              <w:t>Ереван</w:t>
            </w:r>
            <w:r w:rsidRPr="003D6884">
              <w:rPr>
                <w:rFonts w:ascii="Calibri" w:hAnsi="Calibri" w:cs="Calibri"/>
                <w:sz w:val="16"/>
                <w:szCs w:val="16"/>
                <w:lang w:val="hy-AM" w:eastAsia="hy-AM"/>
              </w:rPr>
              <w:t> </w:t>
            </w:r>
            <w:r w:rsidRPr="003D6884">
              <w:rPr>
                <w:rFonts w:ascii="GHEA Grapalat" w:hAnsi="GHEA Grapalat"/>
                <w:sz w:val="16"/>
                <w:szCs w:val="16"/>
                <w:lang w:val="hy-AM" w:eastAsia="hy-AM"/>
              </w:rPr>
              <w:t>,</w:t>
            </w:r>
            <w:r w:rsidRPr="003D6884">
              <w:rPr>
                <w:rFonts w:ascii="Calibri" w:hAnsi="Calibri" w:cs="Calibri"/>
                <w:sz w:val="16"/>
                <w:szCs w:val="16"/>
                <w:lang w:val="hy-AM" w:eastAsia="hy-AM"/>
              </w:rPr>
              <w:t> </w:t>
            </w:r>
            <w:r w:rsidRPr="003D6884">
              <w:rPr>
                <w:rFonts w:ascii="GHEA Grapalat" w:hAnsi="GHEA Grapalat" w:cs="GHEA Grapalat"/>
                <w:sz w:val="16"/>
                <w:szCs w:val="16"/>
                <w:lang w:val="hy-AM" w:eastAsia="hy-AM"/>
              </w:rPr>
              <w:t>Дро</w:t>
            </w:r>
            <w:r w:rsidRPr="003D6884">
              <w:rPr>
                <w:rFonts w:ascii="Calibri" w:hAnsi="Calibri" w:cs="Calibri"/>
                <w:sz w:val="16"/>
                <w:szCs w:val="16"/>
                <w:lang w:val="hy-AM" w:eastAsia="hy-AM"/>
              </w:rPr>
              <w:t> </w:t>
            </w:r>
            <w:r w:rsidRPr="003D6884">
              <w:rPr>
                <w:rFonts w:ascii="GHEA Grapalat" w:hAnsi="GHEA Grapalat"/>
                <w:sz w:val="16"/>
                <w:szCs w:val="16"/>
                <w:lang w:val="hy-AM" w:eastAsia="hy-AM"/>
              </w:rPr>
              <w:t>17</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50451" w:rsidRPr="00BE3DCD" w:rsidRDefault="00350451" w:rsidP="00350451">
            <w:pPr>
              <w:jc w:val="center"/>
              <w:rPr>
                <w:rFonts w:ascii="GHEA Grapalat" w:hAnsi="GHEA Grapalat"/>
                <w:sz w:val="16"/>
                <w:szCs w:val="16"/>
              </w:rPr>
            </w:pPr>
            <w:r w:rsidRPr="00BE3DCD">
              <w:rPr>
                <w:rFonts w:ascii="GHEA Grapalat" w:hAnsi="GHEA Grapalat"/>
                <w:bCs/>
                <w:iCs/>
                <w:sz w:val="16"/>
                <w:szCs w:val="16"/>
              </w:rPr>
              <w:t>4400</w:t>
            </w:r>
          </w:p>
        </w:tc>
        <w:tc>
          <w:tcPr>
            <w:tcW w:w="12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GHEA Grapalat" w:hAnsi="GHEA Grapalat"/>
                <w:sz w:val="14"/>
                <w:szCs w:val="14"/>
                <w:lang w:val="hy-AM" w:eastAsia="hy-AM"/>
              </w:rPr>
              <w:t>Не позднее чем через</w:t>
            </w:r>
            <w:r w:rsidRPr="003D6884">
              <w:rPr>
                <w:rFonts w:ascii="Calibri" w:hAnsi="Calibri" w:cs="Calibri"/>
                <w:sz w:val="14"/>
                <w:szCs w:val="14"/>
                <w:lang w:val="hy-AM" w:eastAsia="hy-AM"/>
              </w:rPr>
              <w:t> </w:t>
            </w:r>
            <w:r w:rsidRPr="003D6884">
              <w:rPr>
                <w:rFonts w:ascii="GHEA Grapalat" w:hAnsi="GHEA Grapalat"/>
                <w:sz w:val="14"/>
                <w:szCs w:val="14"/>
                <w:lang w:val="hy-AM" w:eastAsia="hy-AM"/>
              </w:rPr>
              <w:t>25</w:t>
            </w:r>
            <w:r w:rsidRPr="003D6884">
              <w:rPr>
                <w:rFonts w:ascii="Calibri" w:hAnsi="Calibri" w:cs="Calibri"/>
                <w:sz w:val="14"/>
                <w:szCs w:val="14"/>
                <w:lang w:val="hy-AM" w:eastAsia="hy-AM"/>
              </w:rPr>
              <w:t> </w:t>
            </w:r>
            <w:r w:rsidRPr="003D6884">
              <w:rPr>
                <w:rFonts w:ascii="GHEA Grapalat" w:hAnsi="GHEA Grapalat"/>
                <w:sz w:val="14"/>
                <w:szCs w:val="14"/>
                <w:lang w:val="hy-AM" w:eastAsia="hy-AM"/>
              </w:rPr>
              <w:t>.</w:t>
            </w:r>
            <w:r w:rsidRPr="003D6884">
              <w:rPr>
                <w:rFonts w:ascii="Calibri" w:hAnsi="Calibri" w:cs="Calibri"/>
                <w:sz w:val="14"/>
                <w:szCs w:val="14"/>
                <w:lang w:val="hy-AM" w:eastAsia="hy-AM"/>
              </w:rPr>
              <w:t> </w:t>
            </w:r>
            <w:r w:rsidRPr="003D6884">
              <w:rPr>
                <w:rFonts w:ascii="GHEA Grapalat" w:hAnsi="GHEA Grapalat"/>
                <w:sz w:val="14"/>
                <w:szCs w:val="14"/>
                <w:lang w:val="hy-AM" w:eastAsia="hy-AM"/>
              </w:rPr>
              <w:t>12</w:t>
            </w:r>
            <w:r w:rsidRPr="003D6884">
              <w:rPr>
                <w:rFonts w:ascii="Calibri" w:hAnsi="Calibri" w:cs="Calibri"/>
                <w:sz w:val="14"/>
                <w:szCs w:val="14"/>
                <w:lang w:val="hy-AM" w:eastAsia="hy-AM"/>
              </w:rPr>
              <w:t> </w:t>
            </w:r>
            <w:r w:rsidRPr="003D6884">
              <w:rPr>
                <w:rFonts w:ascii="GHEA Grapalat" w:hAnsi="GHEA Grapalat"/>
                <w:sz w:val="14"/>
                <w:szCs w:val="14"/>
                <w:lang w:val="hy-AM" w:eastAsia="hy-AM"/>
              </w:rPr>
              <w:t>.</w:t>
            </w:r>
            <w:r w:rsidRPr="003D6884">
              <w:rPr>
                <w:rFonts w:ascii="Calibri" w:hAnsi="Calibri" w:cs="Calibri"/>
                <w:sz w:val="14"/>
                <w:szCs w:val="14"/>
                <w:lang w:val="hy-AM" w:eastAsia="hy-AM"/>
              </w:rPr>
              <w:t> </w:t>
            </w:r>
            <w:r w:rsidRPr="003D6884">
              <w:rPr>
                <w:rFonts w:ascii="GHEA Grapalat" w:hAnsi="GHEA Grapalat"/>
                <w:sz w:val="14"/>
                <w:szCs w:val="14"/>
                <w:lang w:val="hy-AM" w:eastAsia="hy-AM"/>
              </w:rPr>
              <w:t>2020</w:t>
            </w:r>
          </w:p>
        </w:tc>
      </w:tr>
      <w:tr w:rsidR="00350451" w:rsidRPr="003D6884" w:rsidTr="00350451">
        <w:trPr>
          <w:trHeight w:val="246"/>
        </w:trPr>
        <w:tc>
          <w:tcPr>
            <w:tcW w:w="13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GHEA Grapalat" w:hAnsi="GHEA Grapalat"/>
                <w:sz w:val="16"/>
                <w:szCs w:val="16"/>
                <w:lang w:val="hy-AM" w:eastAsia="hy-AM"/>
              </w:rPr>
              <w:t>13</w:t>
            </w:r>
          </w:p>
        </w:tc>
        <w:tc>
          <w:tcPr>
            <w:tcW w:w="1536" w:type="dxa"/>
            <w:tcBorders>
              <w:top w:val="single" w:sz="6" w:space="0" w:color="000000"/>
              <w:left w:val="single" w:sz="6" w:space="0" w:color="000000"/>
              <w:bottom w:val="single" w:sz="6" w:space="0" w:color="000000"/>
              <w:right w:val="single" w:sz="4" w:space="0" w:color="auto"/>
            </w:tcBorders>
            <w:tcMar>
              <w:top w:w="0" w:type="dxa"/>
              <w:left w:w="108" w:type="dxa"/>
              <w:bottom w:w="0" w:type="dxa"/>
              <w:right w:w="108" w:type="dxa"/>
            </w:tcMar>
            <w:vAlign w:val="center"/>
            <w:hideMark/>
          </w:tcPr>
          <w:p w:rsidR="00350451" w:rsidRPr="003D6884" w:rsidRDefault="00350451" w:rsidP="00350451">
            <w:pPr>
              <w:jc w:val="center"/>
              <w:rPr>
                <w:lang w:val="hy-AM" w:eastAsia="hy-AM"/>
              </w:rPr>
            </w:pPr>
            <w:r w:rsidRPr="003D6884">
              <w:rPr>
                <w:rFonts w:ascii="GHEA Grapalat" w:hAnsi="GHEA Grapalat"/>
                <w:sz w:val="16"/>
                <w:szCs w:val="16"/>
                <w:lang w:val="hy-AM" w:eastAsia="hy-AM"/>
              </w:rPr>
              <w:t>33600000</w:t>
            </w:r>
          </w:p>
        </w:tc>
        <w:tc>
          <w:tcPr>
            <w:tcW w:w="12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50451" w:rsidRPr="003D6884" w:rsidRDefault="00350451" w:rsidP="00350451">
            <w:pPr>
              <w:jc w:val="center"/>
              <w:rPr>
                <w:rFonts w:asciiTheme="minorHAnsi" w:hAnsiTheme="minorHAnsi" w:cstheme="minorHAnsi"/>
                <w:sz w:val="20"/>
                <w:szCs w:val="20"/>
                <w:lang w:val="hy-AM" w:eastAsia="hy-AM"/>
              </w:rPr>
            </w:pPr>
            <w:r w:rsidRPr="00F96DE6">
              <w:rPr>
                <w:rFonts w:asciiTheme="minorHAnsi" w:hAnsiTheme="minorHAnsi" w:cstheme="minorHAnsi"/>
                <w:sz w:val="20"/>
                <w:szCs w:val="20"/>
                <w:lang w:val="hy-AM" w:eastAsia="hy-AM"/>
              </w:rPr>
              <w:t>тамоксифен</w:t>
            </w:r>
          </w:p>
        </w:tc>
        <w:tc>
          <w:tcPr>
            <w:tcW w:w="1128" w:type="dxa"/>
            <w:tcBorders>
              <w:top w:val="single" w:sz="6" w:space="0" w:color="000000"/>
              <w:left w:val="single" w:sz="4" w:space="0" w:color="auto"/>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Calibri" w:hAnsi="Calibri" w:cs="Calibri"/>
                <w:sz w:val="16"/>
                <w:szCs w:val="16"/>
                <w:lang w:val="hy-AM" w:eastAsia="hy-AM"/>
              </w:rPr>
              <w:t> </w:t>
            </w:r>
          </w:p>
        </w:tc>
        <w:tc>
          <w:tcPr>
            <w:tcW w:w="14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50451" w:rsidRPr="00C16CD3" w:rsidRDefault="00350451" w:rsidP="00350451">
            <w:pPr>
              <w:rPr>
                <w:sz w:val="16"/>
                <w:szCs w:val="16"/>
              </w:rPr>
            </w:pPr>
            <w:r w:rsidRPr="00C16CD3">
              <w:rPr>
                <w:sz w:val="16"/>
                <w:szCs w:val="16"/>
              </w:rPr>
              <w:t>Внутреннее потребление жидкости 20 мг / мл, 20 мл</w:t>
            </w:r>
          </w:p>
        </w:tc>
        <w:tc>
          <w:tcPr>
            <w:tcW w:w="10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50451" w:rsidRDefault="00350451" w:rsidP="00350451">
            <w:pPr>
              <w:rPr>
                <w:sz w:val="16"/>
                <w:szCs w:val="16"/>
              </w:rPr>
            </w:pPr>
            <w:r w:rsidRPr="00350451">
              <w:rPr>
                <w:sz w:val="16"/>
                <w:szCs w:val="16"/>
              </w:rPr>
              <w:t>таблетка</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Calibri" w:hAnsi="Calibri" w:cs="Calibri"/>
                <w:sz w:val="16"/>
                <w:szCs w:val="16"/>
                <w:lang w:val="hy-AM" w:eastAsia="hy-AM"/>
              </w:rPr>
              <w:t> </w:t>
            </w:r>
          </w:p>
        </w:tc>
        <w:tc>
          <w:tcPr>
            <w:tcW w:w="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jc w:val="center"/>
              <w:rPr>
                <w:lang w:val="hy-AM" w:eastAsia="hy-AM"/>
              </w:rPr>
            </w:pPr>
            <w:r w:rsidRPr="003D6884">
              <w:rPr>
                <w:rFonts w:ascii="Calibri" w:hAnsi="Calibri" w:cs="Calibri"/>
                <w:sz w:val="16"/>
                <w:szCs w:val="16"/>
                <w:lang w:val="hy-AM" w:eastAsia="hy-AM"/>
              </w:rPr>
              <w:t> </w:t>
            </w:r>
          </w:p>
        </w:tc>
        <w:tc>
          <w:tcPr>
            <w:tcW w:w="9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50451" w:rsidRPr="00BE3DCD" w:rsidRDefault="00350451" w:rsidP="00350451">
            <w:pPr>
              <w:jc w:val="center"/>
              <w:rPr>
                <w:rFonts w:ascii="GHEA Grapalat" w:hAnsi="GHEA Grapalat"/>
                <w:sz w:val="16"/>
                <w:szCs w:val="16"/>
              </w:rPr>
            </w:pPr>
            <w:r w:rsidRPr="00BE3DCD">
              <w:rPr>
                <w:rFonts w:ascii="GHEA Grapalat" w:hAnsi="GHEA Grapalat"/>
                <w:bCs/>
                <w:iCs/>
                <w:sz w:val="16"/>
                <w:szCs w:val="16"/>
              </w:rPr>
              <w:t>50</w:t>
            </w:r>
          </w:p>
        </w:tc>
        <w:tc>
          <w:tcPr>
            <w:tcW w:w="13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jc w:val="center"/>
              <w:rPr>
                <w:lang w:val="hy-AM" w:eastAsia="hy-AM"/>
              </w:rPr>
            </w:pPr>
            <w:r w:rsidRPr="003D6884">
              <w:rPr>
                <w:rFonts w:ascii="GHEA Grapalat" w:hAnsi="GHEA Grapalat"/>
                <w:sz w:val="16"/>
                <w:szCs w:val="16"/>
                <w:lang w:val="hy-AM" w:eastAsia="hy-AM"/>
              </w:rPr>
              <w:t>Пл</w:t>
            </w:r>
            <w:r w:rsidRPr="003D6884">
              <w:rPr>
                <w:rFonts w:ascii="Calibri" w:hAnsi="Calibri" w:cs="Calibri"/>
                <w:sz w:val="16"/>
                <w:szCs w:val="16"/>
                <w:lang w:val="hy-AM" w:eastAsia="hy-AM"/>
              </w:rPr>
              <w:t> </w:t>
            </w:r>
            <w:r w:rsidRPr="003D6884">
              <w:rPr>
                <w:rFonts w:ascii="Cambria Math" w:hAnsi="Cambria Math"/>
                <w:sz w:val="16"/>
                <w:szCs w:val="16"/>
                <w:lang w:val="hy-AM" w:eastAsia="hy-AM"/>
              </w:rPr>
              <w:t>. </w:t>
            </w:r>
            <w:r w:rsidRPr="003D6884">
              <w:rPr>
                <w:rFonts w:ascii="GHEA Grapalat" w:hAnsi="GHEA Grapalat"/>
                <w:sz w:val="16"/>
                <w:szCs w:val="16"/>
                <w:lang w:val="hy-AM" w:eastAsia="hy-AM"/>
              </w:rPr>
              <w:t>Ереван</w:t>
            </w:r>
            <w:r w:rsidRPr="003D6884">
              <w:rPr>
                <w:rFonts w:ascii="Calibri" w:hAnsi="Calibri" w:cs="Calibri"/>
                <w:sz w:val="16"/>
                <w:szCs w:val="16"/>
                <w:lang w:val="hy-AM" w:eastAsia="hy-AM"/>
              </w:rPr>
              <w:t> </w:t>
            </w:r>
            <w:r w:rsidRPr="003D6884">
              <w:rPr>
                <w:rFonts w:ascii="GHEA Grapalat" w:hAnsi="GHEA Grapalat"/>
                <w:sz w:val="16"/>
                <w:szCs w:val="16"/>
                <w:lang w:val="hy-AM" w:eastAsia="hy-AM"/>
              </w:rPr>
              <w:t>,</w:t>
            </w:r>
            <w:r w:rsidRPr="003D6884">
              <w:rPr>
                <w:rFonts w:ascii="Calibri" w:hAnsi="Calibri" w:cs="Calibri"/>
                <w:sz w:val="16"/>
                <w:szCs w:val="16"/>
                <w:lang w:val="hy-AM" w:eastAsia="hy-AM"/>
              </w:rPr>
              <w:t> </w:t>
            </w:r>
            <w:r w:rsidRPr="003D6884">
              <w:rPr>
                <w:rFonts w:ascii="GHEA Grapalat" w:hAnsi="GHEA Grapalat" w:cs="GHEA Grapalat"/>
                <w:sz w:val="16"/>
                <w:szCs w:val="16"/>
                <w:lang w:val="hy-AM" w:eastAsia="hy-AM"/>
              </w:rPr>
              <w:t>Дро</w:t>
            </w:r>
            <w:r w:rsidRPr="003D6884">
              <w:rPr>
                <w:rFonts w:ascii="Calibri" w:hAnsi="Calibri" w:cs="Calibri"/>
                <w:sz w:val="16"/>
                <w:szCs w:val="16"/>
                <w:lang w:val="hy-AM" w:eastAsia="hy-AM"/>
              </w:rPr>
              <w:t> </w:t>
            </w:r>
            <w:r w:rsidRPr="003D6884">
              <w:rPr>
                <w:rFonts w:ascii="GHEA Grapalat" w:hAnsi="GHEA Grapalat"/>
                <w:sz w:val="16"/>
                <w:szCs w:val="16"/>
                <w:lang w:val="hy-AM" w:eastAsia="hy-AM"/>
              </w:rPr>
              <w:t>17</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50451" w:rsidRPr="00BE3DCD" w:rsidRDefault="00350451" w:rsidP="00350451">
            <w:pPr>
              <w:jc w:val="center"/>
              <w:rPr>
                <w:rFonts w:ascii="GHEA Grapalat" w:hAnsi="GHEA Grapalat"/>
                <w:sz w:val="16"/>
                <w:szCs w:val="16"/>
              </w:rPr>
            </w:pPr>
            <w:r w:rsidRPr="00BE3DCD">
              <w:rPr>
                <w:rFonts w:ascii="GHEA Grapalat" w:hAnsi="GHEA Grapalat"/>
                <w:bCs/>
                <w:iCs/>
                <w:sz w:val="16"/>
                <w:szCs w:val="16"/>
              </w:rPr>
              <w:t>50</w:t>
            </w:r>
          </w:p>
        </w:tc>
        <w:tc>
          <w:tcPr>
            <w:tcW w:w="12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GHEA Grapalat" w:hAnsi="GHEA Grapalat"/>
                <w:sz w:val="14"/>
                <w:szCs w:val="14"/>
                <w:lang w:val="hy-AM" w:eastAsia="hy-AM"/>
              </w:rPr>
              <w:t>Не позднее чем через</w:t>
            </w:r>
            <w:r w:rsidRPr="003D6884">
              <w:rPr>
                <w:rFonts w:ascii="Calibri" w:hAnsi="Calibri" w:cs="Calibri"/>
                <w:sz w:val="14"/>
                <w:szCs w:val="14"/>
                <w:lang w:val="hy-AM" w:eastAsia="hy-AM"/>
              </w:rPr>
              <w:t> </w:t>
            </w:r>
            <w:r w:rsidRPr="003D6884">
              <w:rPr>
                <w:rFonts w:ascii="GHEA Grapalat" w:hAnsi="GHEA Grapalat"/>
                <w:sz w:val="14"/>
                <w:szCs w:val="14"/>
                <w:lang w:val="hy-AM" w:eastAsia="hy-AM"/>
              </w:rPr>
              <w:t>25</w:t>
            </w:r>
            <w:r w:rsidRPr="003D6884">
              <w:rPr>
                <w:rFonts w:ascii="Calibri" w:hAnsi="Calibri" w:cs="Calibri"/>
                <w:sz w:val="14"/>
                <w:szCs w:val="14"/>
                <w:lang w:val="hy-AM" w:eastAsia="hy-AM"/>
              </w:rPr>
              <w:t> </w:t>
            </w:r>
            <w:r w:rsidRPr="003D6884">
              <w:rPr>
                <w:rFonts w:ascii="GHEA Grapalat" w:hAnsi="GHEA Grapalat"/>
                <w:sz w:val="14"/>
                <w:szCs w:val="14"/>
                <w:lang w:val="hy-AM" w:eastAsia="hy-AM"/>
              </w:rPr>
              <w:t>.</w:t>
            </w:r>
            <w:r w:rsidRPr="003D6884">
              <w:rPr>
                <w:rFonts w:ascii="Calibri" w:hAnsi="Calibri" w:cs="Calibri"/>
                <w:sz w:val="14"/>
                <w:szCs w:val="14"/>
                <w:lang w:val="hy-AM" w:eastAsia="hy-AM"/>
              </w:rPr>
              <w:t> </w:t>
            </w:r>
            <w:r w:rsidRPr="003D6884">
              <w:rPr>
                <w:rFonts w:ascii="GHEA Grapalat" w:hAnsi="GHEA Grapalat"/>
                <w:sz w:val="14"/>
                <w:szCs w:val="14"/>
                <w:lang w:val="hy-AM" w:eastAsia="hy-AM"/>
              </w:rPr>
              <w:t>12</w:t>
            </w:r>
            <w:r w:rsidRPr="003D6884">
              <w:rPr>
                <w:rFonts w:ascii="Calibri" w:hAnsi="Calibri" w:cs="Calibri"/>
                <w:sz w:val="14"/>
                <w:szCs w:val="14"/>
                <w:lang w:val="hy-AM" w:eastAsia="hy-AM"/>
              </w:rPr>
              <w:t> </w:t>
            </w:r>
            <w:r w:rsidRPr="003D6884">
              <w:rPr>
                <w:rFonts w:ascii="GHEA Grapalat" w:hAnsi="GHEA Grapalat"/>
                <w:sz w:val="14"/>
                <w:szCs w:val="14"/>
                <w:lang w:val="hy-AM" w:eastAsia="hy-AM"/>
              </w:rPr>
              <w:t>.</w:t>
            </w:r>
            <w:r w:rsidRPr="003D6884">
              <w:rPr>
                <w:rFonts w:ascii="Calibri" w:hAnsi="Calibri" w:cs="Calibri"/>
                <w:sz w:val="14"/>
                <w:szCs w:val="14"/>
                <w:lang w:val="hy-AM" w:eastAsia="hy-AM"/>
              </w:rPr>
              <w:t> </w:t>
            </w:r>
            <w:r w:rsidRPr="003D6884">
              <w:rPr>
                <w:rFonts w:ascii="GHEA Grapalat" w:hAnsi="GHEA Grapalat"/>
                <w:sz w:val="14"/>
                <w:szCs w:val="14"/>
                <w:lang w:val="hy-AM" w:eastAsia="hy-AM"/>
              </w:rPr>
              <w:t>2020</w:t>
            </w:r>
          </w:p>
        </w:tc>
      </w:tr>
      <w:tr w:rsidR="002F5CB9" w:rsidRPr="003D6884" w:rsidTr="00F66357">
        <w:trPr>
          <w:trHeight w:val="246"/>
        </w:trPr>
        <w:tc>
          <w:tcPr>
            <w:tcW w:w="13726" w:type="dxa"/>
            <w:gridSpan w:val="1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F5CB9" w:rsidRPr="003D6884" w:rsidRDefault="002F5CB9" w:rsidP="002F5CB9">
            <w:pPr>
              <w:jc w:val="center"/>
              <w:rPr>
                <w:lang w:val="hy-AM" w:eastAsia="hy-AM"/>
              </w:rPr>
            </w:pPr>
            <w:r w:rsidRPr="003D6884">
              <w:rPr>
                <w:rFonts w:ascii="GHEA Grapalat" w:hAnsi="GHEA Grapalat"/>
                <w:b/>
                <w:bCs/>
                <w:sz w:val="20"/>
                <w:szCs w:val="20"/>
                <w:lang w:val="hy-AM" w:eastAsia="hy-AM"/>
              </w:rPr>
              <w:t>Одноразовый</w:t>
            </w:r>
            <w:r w:rsidRPr="003D6884">
              <w:rPr>
                <w:rFonts w:ascii="Calibri" w:hAnsi="Calibri" w:cs="Calibri"/>
                <w:b/>
                <w:bCs/>
                <w:sz w:val="20"/>
                <w:szCs w:val="20"/>
                <w:lang w:val="hy-AM" w:eastAsia="hy-AM"/>
              </w:rPr>
              <w:t> </w:t>
            </w:r>
            <w:r w:rsidRPr="003D6884">
              <w:rPr>
                <w:rFonts w:ascii="GHEA Grapalat" w:hAnsi="GHEA Grapalat"/>
                <w:b/>
                <w:bCs/>
                <w:sz w:val="20"/>
                <w:szCs w:val="20"/>
                <w:lang w:val="hy-AM" w:eastAsia="hy-AM"/>
              </w:rPr>
              <w:t xml:space="preserve">, 50% </w:t>
            </w:r>
            <w:r w:rsidRPr="003D6884">
              <w:rPr>
                <w:rFonts w:ascii="GHEA Grapalat" w:hAnsi="GHEA Grapalat" w:cs="GHEA Grapalat"/>
                <w:b/>
                <w:bCs/>
                <w:sz w:val="20"/>
                <w:szCs w:val="20"/>
                <w:lang w:val="hy-AM" w:eastAsia="hy-AM"/>
              </w:rPr>
              <w:t>или</w:t>
            </w:r>
            <w:r w:rsidRPr="003D6884">
              <w:rPr>
                <w:rFonts w:ascii="GHEA Grapalat" w:hAnsi="GHEA Grapalat"/>
                <w:b/>
                <w:bCs/>
                <w:sz w:val="20"/>
                <w:szCs w:val="20"/>
                <w:lang w:val="hy-AM" w:eastAsia="hy-AM"/>
              </w:rPr>
              <w:t xml:space="preserve"> 30% </w:t>
            </w:r>
            <w:r w:rsidRPr="003D6884">
              <w:rPr>
                <w:rFonts w:ascii="GHEA Grapalat" w:hAnsi="GHEA Grapalat" w:cs="GHEA Grapalat"/>
                <w:b/>
                <w:bCs/>
                <w:sz w:val="20"/>
                <w:szCs w:val="20"/>
                <w:lang w:val="hy-AM" w:eastAsia="hy-AM"/>
              </w:rPr>
              <w:t>скидка</w:t>
            </w:r>
            <w:r w:rsidRPr="003D6884">
              <w:rPr>
                <w:rFonts w:ascii="GHEA Grapalat" w:hAnsi="GHEA Grapalat"/>
                <w:b/>
                <w:bCs/>
                <w:sz w:val="20"/>
                <w:szCs w:val="20"/>
                <w:lang w:val="hy-AM" w:eastAsia="hy-AM"/>
              </w:rPr>
              <w:t xml:space="preserve"> </w:t>
            </w:r>
            <w:r w:rsidRPr="003D6884">
              <w:rPr>
                <w:rFonts w:ascii="GHEA Grapalat" w:hAnsi="GHEA Grapalat" w:cs="GHEA Grapalat"/>
                <w:b/>
                <w:bCs/>
                <w:sz w:val="20"/>
                <w:szCs w:val="20"/>
                <w:lang w:val="hy-AM" w:eastAsia="hy-AM"/>
              </w:rPr>
              <w:t>на</w:t>
            </w:r>
            <w:r w:rsidRPr="003D6884">
              <w:rPr>
                <w:rFonts w:ascii="GHEA Grapalat" w:hAnsi="GHEA Grapalat"/>
                <w:b/>
                <w:bCs/>
                <w:sz w:val="20"/>
                <w:szCs w:val="20"/>
                <w:lang w:val="hy-AM" w:eastAsia="hy-AM"/>
              </w:rPr>
              <w:t xml:space="preserve"> </w:t>
            </w:r>
            <w:r w:rsidRPr="003D6884">
              <w:rPr>
                <w:rFonts w:ascii="GHEA Grapalat" w:hAnsi="GHEA Grapalat" w:cs="GHEA Grapalat"/>
                <w:b/>
                <w:bCs/>
                <w:sz w:val="20"/>
                <w:szCs w:val="20"/>
                <w:lang w:val="hy-AM" w:eastAsia="hy-AM"/>
              </w:rPr>
              <w:t>лекарства</w:t>
            </w:r>
            <w:r w:rsidRPr="003D6884">
              <w:rPr>
                <w:rFonts w:ascii="Calibri" w:hAnsi="Calibri" w:cs="Calibri"/>
                <w:b/>
                <w:bCs/>
                <w:sz w:val="20"/>
                <w:szCs w:val="20"/>
                <w:lang w:val="hy-AM" w:eastAsia="hy-AM"/>
              </w:rPr>
              <w:t> </w:t>
            </w:r>
            <w:r w:rsidRPr="003D6884">
              <w:rPr>
                <w:rFonts w:ascii="GHEA Grapalat" w:hAnsi="GHEA Grapalat"/>
                <w:b/>
                <w:bCs/>
                <w:sz w:val="20"/>
                <w:szCs w:val="20"/>
                <w:lang w:val="hy-AM" w:eastAsia="hy-AM"/>
              </w:rPr>
              <w:t>***</w:t>
            </w:r>
          </w:p>
        </w:tc>
      </w:tr>
      <w:tr w:rsidR="00350451" w:rsidRPr="003D6884" w:rsidTr="00350451">
        <w:trPr>
          <w:trHeight w:val="246"/>
        </w:trPr>
        <w:tc>
          <w:tcPr>
            <w:tcW w:w="13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GHEA Grapalat" w:hAnsi="GHEA Grapalat"/>
                <w:sz w:val="16"/>
                <w:szCs w:val="16"/>
                <w:lang w:val="hy-AM" w:eastAsia="hy-AM"/>
              </w:rPr>
              <w:lastRenderedPageBreak/>
              <w:t>14</w:t>
            </w:r>
          </w:p>
        </w:tc>
        <w:tc>
          <w:tcPr>
            <w:tcW w:w="1536" w:type="dxa"/>
            <w:tcBorders>
              <w:top w:val="single" w:sz="6" w:space="0" w:color="000000"/>
              <w:left w:val="single" w:sz="6" w:space="0" w:color="000000"/>
              <w:bottom w:val="single" w:sz="6" w:space="0" w:color="000000"/>
              <w:right w:val="single" w:sz="4" w:space="0" w:color="auto"/>
            </w:tcBorders>
            <w:tcMar>
              <w:top w:w="0" w:type="dxa"/>
              <w:left w:w="108" w:type="dxa"/>
              <w:bottom w:w="0" w:type="dxa"/>
              <w:right w:w="108" w:type="dxa"/>
            </w:tcMar>
            <w:vAlign w:val="center"/>
            <w:hideMark/>
          </w:tcPr>
          <w:p w:rsidR="00350451" w:rsidRPr="003D6884" w:rsidRDefault="00350451" w:rsidP="00350451">
            <w:pPr>
              <w:jc w:val="center"/>
              <w:rPr>
                <w:lang w:val="hy-AM" w:eastAsia="hy-AM"/>
              </w:rPr>
            </w:pPr>
            <w:r w:rsidRPr="003D6884">
              <w:rPr>
                <w:rFonts w:ascii="GHEA Grapalat" w:hAnsi="GHEA Grapalat"/>
                <w:sz w:val="16"/>
                <w:szCs w:val="16"/>
                <w:lang w:val="hy-AM" w:eastAsia="hy-AM"/>
              </w:rPr>
              <w:t>33600000</w:t>
            </w:r>
          </w:p>
        </w:tc>
        <w:tc>
          <w:tcPr>
            <w:tcW w:w="12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50451" w:rsidRPr="003D6884" w:rsidRDefault="00350451" w:rsidP="00350451">
            <w:pPr>
              <w:jc w:val="center"/>
              <w:rPr>
                <w:rFonts w:asciiTheme="minorHAnsi" w:hAnsiTheme="minorHAnsi" w:cstheme="minorHAnsi"/>
                <w:sz w:val="20"/>
                <w:szCs w:val="20"/>
                <w:lang w:val="hy-AM" w:eastAsia="hy-AM"/>
              </w:rPr>
            </w:pPr>
            <w:r w:rsidRPr="00A60226">
              <w:rPr>
                <w:rFonts w:asciiTheme="minorHAnsi" w:hAnsiTheme="minorHAnsi" w:cstheme="minorHAnsi"/>
                <w:sz w:val="20"/>
                <w:szCs w:val="20"/>
                <w:lang w:val="hy-AM" w:eastAsia="hy-AM"/>
              </w:rPr>
              <w:t>Амлодипин + лозартан</w:t>
            </w:r>
          </w:p>
        </w:tc>
        <w:tc>
          <w:tcPr>
            <w:tcW w:w="1128" w:type="dxa"/>
            <w:tcBorders>
              <w:top w:val="single" w:sz="6" w:space="0" w:color="000000"/>
              <w:left w:val="single" w:sz="4" w:space="0" w:color="auto"/>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Calibri" w:hAnsi="Calibri" w:cs="Calibri"/>
                <w:sz w:val="16"/>
                <w:szCs w:val="16"/>
                <w:lang w:val="hy-AM" w:eastAsia="hy-AM"/>
              </w:rPr>
              <w:t> </w:t>
            </w:r>
          </w:p>
        </w:tc>
        <w:tc>
          <w:tcPr>
            <w:tcW w:w="14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50451" w:rsidRPr="00186E7F" w:rsidRDefault="00350451" w:rsidP="00350451">
            <w:pPr>
              <w:rPr>
                <w:sz w:val="16"/>
                <w:szCs w:val="16"/>
              </w:rPr>
            </w:pPr>
            <w:proofErr w:type="spellStart"/>
            <w:r w:rsidRPr="00186E7F">
              <w:rPr>
                <w:sz w:val="16"/>
                <w:szCs w:val="16"/>
              </w:rPr>
              <w:t>Амлодипин</w:t>
            </w:r>
            <w:proofErr w:type="spellEnd"/>
            <w:r w:rsidRPr="00186E7F">
              <w:rPr>
                <w:sz w:val="16"/>
                <w:szCs w:val="16"/>
              </w:rPr>
              <w:t xml:space="preserve"> + </w:t>
            </w:r>
            <w:proofErr w:type="spellStart"/>
            <w:r w:rsidRPr="00186E7F">
              <w:rPr>
                <w:sz w:val="16"/>
                <w:szCs w:val="16"/>
              </w:rPr>
              <w:t>лозартан</w:t>
            </w:r>
            <w:proofErr w:type="spellEnd"/>
            <w:r w:rsidRPr="00186E7F">
              <w:rPr>
                <w:sz w:val="16"/>
                <w:szCs w:val="16"/>
              </w:rPr>
              <w:t xml:space="preserve"> таблетка 10 мг + 100 мг</w:t>
            </w:r>
          </w:p>
        </w:tc>
        <w:tc>
          <w:tcPr>
            <w:tcW w:w="10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50451" w:rsidRDefault="00951E0B" w:rsidP="00350451">
            <w:pPr>
              <w:rPr>
                <w:sz w:val="16"/>
                <w:szCs w:val="16"/>
              </w:rPr>
            </w:pPr>
            <w:r w:rsidRPr="00350451">
              <w:rPr>
                <w:sz w:val="16"/>
                <w:szCs w:val="16"/>
              </w:rPr>
              <w:t>таблетка</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Calibri" w:hAnsi="Calibri" w:cs="Calibri"/>
                <w:sz w:val="16"/>
                <w:szCs w:val="16"/>
                <w:lang w:val="hy-AM" w:eastAsia="hy-AM"/>
              </w:rPr>
              <w:t> </w:t>
            </w:r>
          </w:p>
        </w:tc>
        <w:tc>
          <w:tcPr>
            <w:tcW w:w="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jc w:val="center"/>
              <w:rPr>
                <w:lang w:val="hy-AM" w:eastAsia="hy-AM"/>
              </w:rPr>
            </w:pPr>
            <w:r w:rsidRPr="003D6884">
              <w:rPr>
                <w:rFonts w:ascii="Calibri" w:hAnsi="Calibri" w:cs="Calibri"/>
                <w:sz w:val="16"/>
                <w:szCs w:val="16"/>
                <w:lang w:val="hy-AM" w:eastAsia="hy-AM"/>
              </w:rPr>
              <w:t> </w:t>
            </w:r>
          </w:p>
        </w:tc>
        <w:tc>
          <w:tcPr>
            <w:tcW w:w="9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50451" w:rsidRPr="00BE3DCD" w:rsidRDefault="00350451" w:rsidP="00350451">
            <w:pPr>
              <w:jc w:val="center"/>
              <w:rPr>
                <w:rFonts w:ascii="GHEA Grapalat" w:hAnsi="GHEA Grapalat"/>
                <w:sz w:val="16"/>
                <w:szCs w:val="16"/>
              </w:rPr>
            </w:pPr>
            <w:r w:rsidRPr="00BE3DCD">
              <w:rPr>
                <w:rFonts w:ascii="GHEA Grapalat" w:hAnsi="GHEA Grapalat"/>
                <w:bCs/>
                <w:iCs/>
                <w:sz w:val="16"/>
                <w:szCs w:val="16"/>
              </w:rPr>
              <w:t>500</w:t>
            </w:r>
          </w:p>
        </w:tc>
        <w:tc>
          <w:tcPr>
            <w:tcW w:w="13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jc w:val="center"/>
              <w:rPr>
                <w:lang w:val="hy-AM" w:eastAsia="hy-AM"/>
              </w:rPr>
            </w:pPr>
            <w:r w:rsidRPr="003D6884">
              <w:rPr>
                <w:rFonts w:ascii="GHEA Grapalat" w:hAnsi="GHEA Grapalat"/>
                <w:sz w:val="16"/>
                <w:szCs w:val="16"/>
                <w:lang w:val="hy-AM" w:eastAsia="hy-AM"/>
              </w:rPr>
              <w:t>Пл</w:t>
            </w:r>
            <w:r w:rsidRPr="003D6884">
              <w:rPr>
                <w:rFonts w:ascii="Calibri" w:hAnsi="Calibri" w:cs="Calibri"/>
                <w:sz w:val="16"/>
                <w:szCs w:val="16"/>
                <w:lang w:val="hy-AM" w:eastAsia="hy-AM"/>
              </w:rPr>
              <w:t> </w:t>
            </w:r>
            <w:r w:rsidRPr="003D6884">
              <w:rPr>
                <w:rFonts w:ascii="Cambria Math" w:hAnsi="Cambria Math"/>
                <w:sz w:val="16"/>
                <w:szCs w:val="16"/>
                <w:lang w:val="hy-AM" w:eastAsia="hy-AM"/>
              </w:rPr>
              <w:t>. </w:t>
            </w:r>
            <w:r w:rsidRPr="003D6884">
              <w:rPr>
                <w:rFonts w:ascii="GHEA Grapalat" w:hAnsi="GHEA Grapalat"/>
                <w:sz w:val="16"/>
                <w:szCs w:val="16"/>
                <w:lang w:val="hy-AM" w:eastAsia="hy-AM"/>
              </w:rPr>
              <w:t>Ереван</w:t>
            </w:r>
            <w:r w:rsidRPr="003D6884">
              <w:rPr>
                <w:rFonts w:ascii="Calibri" w:hAnsi="Calibri" w:cs="Calibri"/>
                <w:sz w:val="16"/>
                <w:szCs w:val="16"/>
                <w:lang w:val="hy-AM" w:eastAsia="hy-AM"/>
              </w:rPr>
              <w:t> </w:t>
            </w:r>
            <w:r w:rsidRPr="003D6884">
              <w:rPr>
                <w:rFonts w:ascii="GHEA Grapalat" w:hAnsi="GHEA Grapalat"/>
                <w:sz w:val="16"/>
                <w:szCs w:val="16"/>
                <w:lang w:val="hy-AM" w:eastAsia="hy-AM"/>
              </w:rPr>
              <w:t>,</w:t>
            </w:r>
            <w:r w:rsidRPr="003D6884">
              <w:rPr>
                <w:rFonts w:ascii="Calibri" w:hAnsi="Calibri" w:cs="Calibri"/>
                <w:sz w:val="16"/>
                <w:szCs w:val="16"/>
                <w:lang w:val="hy-AM" w:eastAsia="hy-AM"/>
              </w:rPr>
              <w:t> </w:t>
            </w:r>
            <w:r w:rsidRPr="003D6884">
              <w:rPr>
                <w:rFonts w:ascii="GHEA Grapalat" w:hAnsi="GHEA Grapalat" w:cs="GHEA Grapalat"/>
                <w:sz w:val="16"/>
                <w:szCs w:val="16"/>
                <w:lang w:val="hy-AM" w:eastAsia="hy-AM"/>
              </w:rPr>
              <w:t>Дро</w:t>
            </w:r>
            <w:r w:rsidRPr="003D6884">
              <w:rPr>
                <w:rFonts w:ascii="Calibri" w:hAnsi="Calibri" w:cs="Calibri"/>
                <w:sz w:val="16"/>
                <w:szCs w:val="16"/>
                <w:lang w:val="hy-AM" w:eastAsia="hy-AM"/>
              </w:rPr>
              <w:t> </w:t>
            </w:r>
            <w:r w:rsidRPr="003D6884">
              <w:rPr>
                <w:rFonts w:ascii="GHEA Grapalat" w:hAnsi="GHEA Grapalat"/>
                <w:sz w:val="16"/>
                <w:szCs w:val="16"/>
                <w:lang w:val="hy-AM" w:eastAsia="hy-AM"/>
              </w:rPr>
              <w:t>17</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50451" w:rsidRPr="00BE3DCD" w:rsidRDefault="00350451" w:rsidP="00350451">
            <w:pPr>
              <w:jc w:val="center"/>
              <w:rPr>
                <w:rFonts w:ascii="GHEA Grapalat" w:hAnsi="GHEA Grapalat"/>
                <w:sz w:val="16"/>
                <w:szCs w:val="16"/>
              </w:rPr>
            </w:pPr>
            <w:r w:rsidRPr="00BE3DCD">
              <w:rPr>
                <w:rFonts w:ascii="GHEA Grapalat" w:hAnsi="GHEA Grapalat"/>
                <w:bCs/>
                <w:iCs/>
                <w:sz w:val="16"/>
                <w:szCs w:val="16"/>
              </w:rPr>
              <w:t>500</w:t>
            </w:r>
          </w:p>
        </w:tc>
        <w:tc>
          <w:tcPr>
            <w:tcW w:w="12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GHEA Grapalat" w:hAnsi="GHEA Grapalat"/>
                <w:sz w:val="14"/>
                <w:szCs w:val="14"/>
                <w:lang w:val="hy-AM" w:eastAsia="hy-AM"/>
              </w:rPr>
              <w:t>Не позднее чем через</w:t>
            </w:r>
            <w:r w:rsidRPr="003D6884">
              <w:rPr>
                <w:rFonts w:ascii="Calibri" w:hAnsi="Calibri" w:cs="Calibri"/>
                <w:sz w:val="14"/>
                <w:szCs w:val="14"/>
                <w:lang w:val="hy-AM" w:eastAsia="hy-AM"/>
              </w:rPr>
              <w:t> </w:t>
            </w:r>
            <w:r w:rsidRPr="003D6884">
              <w:rPr>
                <w:rFonts w:ascii="GHEA Grapalat" w:hAnsi="GHEA Grapalat"/>
                <w:sz w:val="14"/>
                <w:szCs w:val="14"/>
                <w:lang w:val="hy-AM" w:eastAsia="hy-AM"/>
              </w:rPr>
              <w:t>25</w:t>
            </w:r>
            <w:r w:rsidRPr="003D6884">
              <w:rPr>
                <w:rFonts w:ascii="Calibri" w:hAnsi="Calibri" w:cs="Calibri"/>
                <w:sz w:val="14"/>
                <w:szCs w:val="14"/>
                <w:lang w:val="hy-AM" w:eastAsia="hy-AM"/>
              </w:rPr>
              <w:t> </w:t>
            </w:r>
            <w:r w:rsidRPr="003D6884">
              <w:rPr>
                <w:rFonts w:ascii="GHEA Grapalat" w:hAnsi="GHEA Grapalat"/>
                <w:sz w:val="14"/>
                <w:szCs w:val="14"/>
                <w:lang w:val="hy-AM" w:eastAsia="hy-AM"/>
              </w:rPr>
              <w:t>.</w:t>
            </w:r>
            <w:r w:rsidRPr="003D6884">
              <w:rPr>
                <w:rFonts w:ascii="Calibri" w:hAnsi="Calibri" w:cs="Calibri"/>
                <w:sz w:val="14"/>
                <w:szCs w:val="14"/>
                <w:lang w:val="hy-AM" w:eastAsia="hy-AM"/>
              </w:rPr>
              <w:t> </w:t>
            </w:r>
            <w:r w:rsidRPr="003D6884">
              <w:rPr>
                <w:rFonts w:ascii="GHEA Grapalat" w:hAnsi="GHEA Grapalat"/>
                <w:sz w:val="14"/>
                <w:szCs w:val="14"/>
                <w:lang w:val="hy-AM" w:eastAsia="hy-AM"/>
              </w:rPr>
              <w:t>12</w:t>
            </w:r>
            <w:r w:rsidRPr="003D6884">
              <w:rPr>
                <w:rFonts w:ascii="Calibri" w:hAnsi="Calibri" w:cs="Calibri"/>
                <w:sz w:val="14"/>
                <w:szCs w:val="14"/>
                <w:lang w:val="hy-AM" w:eastAsia="hy-AM"/>
              </w:rPr>
              <w:t> </w:t>
            </w:r>
            <w:r w:rsidRPr="003D6884">
              <w:rPr>
                <w:rFonts w:ascii="GHEA Grapalat" w:hAnsi="GHEA Grapalat"/>
                <w:sz w:val="14"/>
                <w:szCs w:val="14"/>
                <w:lang w:val="hy-AM" w:eastAsia="hy-AM"/>
              </w:rPr>
              <w:t>.</w:t>
            </w:r>
            <w:r w:rsidRPr="003D6884">
              <w:rPr>
                <w:rFonts w:ascii="Calibri" w:hAnsi="Calibri" w:cs="Calibri"/>
                <w:sz w:val="14"/>
                <w:szCs w:val="14"/>
                <w:lang w:val="hy-AM" w:eastAsia="hy-AM"/>
              </w:rPr>
              <w:t> </w:t>
            </w:r>
            <w:r w:rsidRPr="003D6884">
              <w:rPr>
                <w:rFonts w:ascii="GHEA Grapalat" w:hAnsi="GHEA Grapalat"/>
                <w:sz w:val="14"/>
                <w:szCs w:val="14"/>
                <w:lang w:val="hy-AM" w:eastAsia="hy-AM"/>
              </w:rPr>
              <w:t>2020</w:t>
            </w:r>
          </w:p>
        </w:tc>
      </w:tr>
      <w:tr w:rsidR="00350451" w:rsidRPr="003D6884" w:rsidTr="00350451">
        <w:trPr>
          <w:trHeight w:val="246"/>
        </w:trPr>
        <w:tc>
          <w:tcPr>
            <w:tcW w:w="13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GHEA Grapalat" w:hAnsi="GHEA Grapalat"/>
                <w:sz w:val="16"/>
                <w:szCs w:val="16"/>
                <w:lang w:val="hy-AM" w:eastAsia="hy-AM"/>
              </w:rPr>
              <w:t>15</w:t>
            </w:r>
          </w:p>
        </w:tc>
        <w:tc>
          <w:tcPr>
            <w:tcW w:w="1536" w:type="dxa"/>
            <w:tcBorders>
              <w:top w:val="single" w:sz="6" w:space="0" w:color="000000"/>
              <w:left w:val="single" w:sz="6" w:space="0" w:color="000000"/>
              <w:bottom w:val="single" w:sz="6" w:space="0" w:color="000000"/>
              <w:right w:val="single" w:sz="4" w:space="0" w:color="auto"/>
            </w:tcBorders>
            <w:tcMar>
              <w:top w:w="0" w:type="dxa"/>
              <w:left w:w="108" w:type="dxa"/>
              <w:bottom w:w="0" w:type="dxa"/>
              <w:right w:w="108" w:type="dxa"/>
            </w:tcMar>
            <w:vAlign w:val="center"/>
            <w:hideMark/>
          </w:tcPr>
          <w:p w:rsidR="00350451" w:rsidRPr="003D6884" w:rsidRDefault="00350451" w:rsidP="00350451">
            <w:pPr>
              <w:jc w:val="center"/>
              <w:rPr>
                <w:lang w:val="hy-AM" w:eastAsia="hy-AM"/>
              </w:rPr>
            </w:pPr>
            <w:r w:rsidRPr="003D6884">
              <w:rPr>
                <w:rFonts w:ascii="GHEA Grapalat" w:hAnsi="GHEA Grapalat"/>
                <w:sz w:val="16"/>
                <w:szCs w:val="16"/>
                <w:lang w:val="hy-AM" w:eastAsia="hy-AM"/>
              </w:rPr>
              <w:t>33600000</w:t>
            </w:r>
          </w:p>
        </w:tc>
        <w:tc>
          <w:tcPr>
            <w:tcW w:w="12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50451" w:rsidRPr="003D6884" w:rsidRDefault="00350451" w:rsidP="00350451">
            <w:pPr>
              <w:jc w:val="center"/>
              <w:rPr>
                <w:rFonts w:asciiTheme="minorHAnsi" w:hAnsiTheme="minorHAnsi" w:cstheme="minorHAnsi"/>
                <w:sz w:val="20"/>
                <w:szCs w:val="20"/>
                <w:lang w:val="hy-AM" w:eastAsia="hy-AM"/>
              </w:rPr>
            </w:pPr>
            <w:r w:rsidRPr="00A60226">
              <w:rPr>
                <w:rFonts w:asciiTheme="minorHAnsi" w:hAnsiTheme="minorHAnsi" w:cstheme="minorHAnsi"/>
                <w:sz w:val="20"/>
                <w:szCs w:val="20"/>
                <w:lang w:val="hy-AM" w:eastAsia="hy-AM"/>
              </w:rPr>
              <w:t>диклофенак</w:t>
            </w:r>
          </w:p>
        </w:tc>
        <w:tc>
          <w:tcPr>
            <w:tcW w:w="1128" w:type="dxa"/>
            <w:tcBorders>
              <w:top w:val="single" w:sz="6" w:space="0" w:color="000000"/>
              <w:left w:val="single" w:sz="4" w:space="0" w:color="auto"/>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Calibri" w:hAnsi="Calibri" w:cs="Calibri"/>
                <w:sz w:val="16"/>
                <w:szCs w:val="16"/>
                <w:lang w:val="hy-AM" w:eastAsia="hy-AM"/>
              </w:rPr>
              <w:t> </w:t>
            </w:r>
          </w:p>
        </w:tc>
        <w:tc>
          <w:tcPr>
            <w:tcW w:w="14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50451" w:rsidRPr="00186E7F" w:rsidRDefault="00350451" w:rsidP="00350451">
            <w:pPr>
              <w:rPr>
                <w:sz w:val="16"/>
                <w:szCs w:val="16"/>
              </w:rPr>
            </w:pPr>
            <w:proofErr w:type="spellStart"/>
            <w:r w:rsidRPr="00186E7F">
              <w:rPr>
                <w:sz w:val="16"/>
                <w:szCs w:val="16"/>
              </w:rPr>
              <w:t>Диклофенак</w:t>
            </w:r>
            <w:proofErr w:type="spellEnd"/>
            <w:r w:rsidRPr="00186E7F">
              <w:rPr>
                <w:sz w:val="16"/>
                <w:szCs w:val="16"/>
              </w:rPr>
              <w:t xml:space="preserve"> натрия хлорид 100 мг</w:t>
            </w:r>
          </w:p>
        </w:tc>
        <w:tc>
          <w:tcPr>
            <w:tcW w:w="10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50451" w:rsidRDefault="00350451" w:rsidP="00350451">
            <w:pPr>
              <w:rPr>
                <w:sz w:val="16"/>
                <w:szCs w:val="16"/>
              </w:rPr>
            </w:pPr>
            <w:r w:rsidRPr="00350451">
              <w:rPr>
                <w:sz w:val="16"/>
                <w:szCs w:val="16"/>
              </w:rPr>
              <w:t>таблетка</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Calibri" w:hAnsi="Calibri" w:cs="Calibri"/>
                <w:sz w:val="16"/>
                <w:szCs w:val="16"/>
                <w:lang w:val="hy-AM" w:eastAsia="hy-AM"/>
              </w:rPr>
              <w:t> </w:t>
            </w:r>
          </w:p>
        </w:tc>
        <w:tc>
          <w:tcPr>
            <w:tcW w:w="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jc w:val="center"/>
              <w:rPr>
                <w:lang w:val="hy-AM" w:eastAsia="hy-AM"/>
              </w:rPr>
            </w:pPr>
            <w:r w:rsidRPr="003D6884">
              <w:rPr>
                <w:rFonts w:ascii="Calibri" w:hAnsi="Calibri" w:cs="Calibri"/>
                <w:sz w:val="16"/>
                <w:szCs w:val="16"/>
                <w:lang w:val="hy-AM" w:eastAsia="hy-AM"/>
              </w:rPr>
              <w:t> </w:t>
            </w:r>
          </w:p>
        </w:tc>
        <w:tc>
          <w:tcPr>
            <w:tcW w:w="9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50451" w:rsidRPr="00BE3DCD" w:rsidRDefault="00350451" w:rsidP="00350451">
            <w:pPr>
              <w:jc w:val="center"/>
              <w:rPr>
                <w:rFonts w:ascii="GHEA Grapalat" w:hAnsi="GHEA Grapalat"/>
                <w:sz w:val="16"/>
                <w:szCs w:val="16"/>
              </w:rPr>
            </w:pPr>
            <w:r w:rsidRPr="00BE3DCD">
              <w:rPr>
                <w:rFonts w:ascii="GHEA Grapalat" w:hAnsi="GHEA Grapalat"/>
                <w:bCs/>
                <w:iCs/>
                <w:sz w:val="16"/>
                <w:szCs w:val="16"/>
              </w:rPr>
              <w:t>1000</w:t>
            </w:r>
          </w:p>
        </w:tc>
        <w:tc>
          <w:tcPr>
            <w:tcW w:w="13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jc w:val="center"/>
              <w:rPr>
                <w:lang w:val="hy-AM" w:eastAsia="hy-AM"/>
              </w:rPr>
            </w:pPr>
            <w:r w:rsidRPr="003D6884">
              <w:rPr>
                <w:rFonts w:ascii="GHEA Grapalat" w:hAnsi="GHEA Grapalat"/>
                <w:sz w:val="16"/>
                <w:szCs w:val="16"/>
                <w:lang w:val="hy-AM" w:eastAsia="hy-AM"/>
              </w:rPr>
              <w:t>Пл</w:t>
            </w:r>
            <w:r w:rsidRPr="003D6884">
              <w:rPr>
                <w:rFonts w:ascii="Calibri" w:hAnsi="Calibri" w:cs="Calibri"/>
                <w:sz w:val="16"/>
                <w:szCs w:val="16"/>
                <w:lang w:val="hy-AM" w:eastAsia="hy-AM"/>
              </w:rPr>
              <w:t> </w:t>
            </w:r>
            <w:r w:rsidRPr="003D6884">
              <w:rPr>
                <w:rFonts w:ascii="Cambria Math" w:hAnsi="Cambria Math"/>
                <w:sz w:val="16"/>
                <w:szCs w:val="16"/>
                <w:lang w:val="hy-AM" w:eastAsia="hy-AM"/>
              </w:rPr>
              <w:t>. </w:t>
            </w:r>
            <w:r w:rsidRPr="003D6884">
              <w:rPr>
                <w:rFonts w:ascii="GHEA Grapalat" w:hAnsi="GHEA Grapalat"/>
                <w:sz w:val="16"/>
                <w:szCs w:val="16"/>
                <w:lang w:val="hy-AM" w:eastAsia="hy-AM"/>
              </w:rPr>
              <w:t>Ереван</w:t>
            </w:r>
            <w:r w:rsidRPr="003D6884">
              <w:rPr>
                <w:rFonts w:ascii="Calibri" w:hAnsi="Calibri" w:cs="Calibri"/>
                <w:sz w:val="16"/>
                <w:szCs w:val="16"/>
                <w:lang w:val="hy-AM" w:eastAsia="hy-AM"/>
              </w:rPr>
              <w:t> </w:t>
            </w:r>
            <w:r w:rsidRPr="003D6884">
              <w:rPr>
                <w:rFonts w:ascii="GHEA Grapalat" w:hAnsi="GHEA Grapalat"/>
                <w:sz w:val="16"/>
                <w:szCs w:val="16"/>
                <w:lang w:val="hy-AM" w:eastAsia="hy-AM"/>
              </w:rPr>
              <w:t>,</w:t>
            </w:r>
            <w:r w:rsidRPr="003D6884">
              <w:rPr>
                <w:rFonts w:ascii="Calibri" w:hAnsi="Calibri" w:cs="Calibri"/>
                <w:sz w:val="16"/>
                <w:szCs w:val="16"/>
                <w:lang w:val="hy-AM" w:eastAsia="hy-AM"/>
              </w:rPr>
              <w:t> </w:t>
            </w:r>
            <w:r w:rsidRPr="003D6884">
              <w:rPr>
                <w:rFonts w:ascii="GHEA Grapalat" w:hAnsi="GHEA Grapalat" w:cs="GHEA Grapalat"/>
                <w:sz w:val="16"/>
                <w:szCs w:val="16"/>
                <w:lang w:val="hy-AM" w:eastAsia="hy-AM"/>
              </w:rPr>
              <w:t>Дро</w:t>
            </w:r>
            <w:r w:rsidRPr="003D6884">
              <w:rPr>
                <w:rFonts w:ascii="Calibri" w:hAnsi="Calibri" w:cs="Calibri"/>
                <w:sz w:val="16"/>
                <w:szCs w:val="16"/>
                <w:lang w:val="hy-AM" w:eastAsia="hy-AM"/>
              </w:rPr>
              <w:t> </w:t>
            </w:r>
            <w:r w:rsidRPr="003D6884">
              <w:rPr>
                <w:rFonts w:ascii="GHEA Grapalat" w:hAnsi="GHEA Grapalat"/>
                <w:sz w:val="16"/>
                <w:szCs w:val="16"/>
                <w:lang w:val="hy-AM" w:eastAsia="hy-AM"/>
              </w:rPr>
              <w:t>17</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50451" w:rsidRPr="00BE3DCD" w:rsidRDefault="00350451" w:rsidP="00350451">
            <w:pPr>
              <w:jc w:val="center"/>
              <w:rPr>
                <w:rFonts w:ascii="GHEA Grapalat" w:hAnsi="GHEA Grapalat"/>
                <w:sz w:val="16"/>
                <w:szCs w:val="16"/>
              </w:rPr>
            </w:pPr>
            <w:r w:rsidRPr="00BE3DCD">
              <w:rPr>
                <w:rFonts w:ascii="GHEA Grapalat" w:hAnsi="GHEA Grapalat"/>
                <w:bCs/>
                <w:iCs/>
                <w:sz w:val="16"/>
                <w:szCs w:val="16"/>
              </w:rPr>
              <w:t>1000</w:t>
            </w:r>
          </w:p>
        </w:tc>
        <w:tc>
          <w:tcPr>
            <w:tcW w:w="12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GHEA Grapalat" w:hAnsi="GHEA Grapalat"/>
                <w:sz w:val="14"/>
                <w:szCs w:val="14"/>
                <w:lang w:val="hy-AM" w:eastAsia="hy-AM"/>
              </w:rPr>
              <w:t>Не позднее чем через</w:t>
            </w:r>
            <w:r w:rsidRPr="003D6884">
              <w:rPr>
                <w:rFonts w:ascii="Calibri" w:hAnsi="Calibri" w:cs="Calibri"/>
                <w:sz w:val="14"/>
                <w:szCs w:val="14"/>
                <w:lang w:val="hy-AM" w:eastAsia="hy-AM"/>
              </w:rPr>
              <w:t> </w:t>
            </w:r>
            <w:r w:rsidRPr="003D6884">
              <w:rPr>
                <w:rFonts w:ascii="GHEA Grapalat" w:hAnsi="GHEA Grapalat"/>
                <w:sz w:val="14"/>
                <w:szCs w:val="14"/>
                <w:lang w:val="hy-AM" w:eastAsia="hy-AM"/>
              </w:rPr>
              <w:t>25</w:t>
            </w:r>
            <w:r w:rsidRPr="003D6884">
              <w:rPr>
                <w:rFonts w:ascii="Calibri" w:hAnsi="Calibri" w:cs="Calibri"/>
                <w:sz w:val="14"/>
                <w:szCs w:val="14"/>
                <w:lang w:val="hy-AM" w:eastAsia="hy-AM"/>
              </w:rPr>
              <w:t> </w:t>
            </w:r>
            <w:r w:rsidRPr="003D6884">
              <w:rPr>
                <w:rFonts w:ascii="GHEA Grapalat" w:hAnsi="GHEA Grapalat"/>
                <w:sz w:val="14"/>
                <w:szCs w:val="14"/>
                <w:lang w:val="hy-AM" w:eastAsia="hy-AM"/>
              </w:rPr>
              <w:t>.</w:t>
            </w:r>
            <w:r w:rsidRPr="003D6884">
              <w:rPr>
                <w:rFonts w:ascii="Calibri" w:hAnsi="Calibri" w:cs="Calibri"/>
                <w:sz w:val="14"/>
                <w:szCs w:val="14"/>
                <w:lang w:val="hy-AM" w:eastAsia="hy-AM"/>
              </w:rPr>
              <w:t> </w:t>
            </w:r>
            <w:r w:rsidRPr="003D6884">
              <w:rPr>
                <w:rFonts w:ascii="GHEA Grapalat" w:hAnsi="GHEA Grapalat"/>
                <w:sz w:val="14"/>
                <w:szCs w:val="14"/>
                <w:lang w:val="hy-AM" w:eastAsia="hy-AM"/>
              </w:rPr>
              <w:t>12</w:t>
            </w:r>
            <w:r w:rsidRPr="003D6884">
              <w:rPr>
                <w:rFonts w:ascii="Calibri" w:hAnsi="Calibri" w:cs="Calibri"/>
                <w:sz w:val="14"/>
                <w:szCs w:val="14"/>
                <w:lang w:val="hy-AM" w:eastAsia="hy-AM"/>
              </w:rPr>
              <w:t> </w:t>
            </w:r>
            <w:r w:rsidRPr="003D6884">
              <w:rPr>
                <w:rFonts w:ascii="GHEA Grapalat" w:hAnsi="GHEA Grapalat"/>
                <w:sz w:val="14"/>
                <w:szCs w:val="14"/>
                <w:lang w:val="hy-AM" w:eastAsia="hy-AM"/>
              </w:rPr>
              <w:t>.</w:t>
            </w:r>
            <w:r w:rsidRPr="003D6884">
              <w:rPr>
                <w:rFonts w:ascii="Calibri" w:hAnsi="Calibri" w:cs="Calibri"/>
                <w:sz w:val="14"/>
                <w:szCs w:val="14"/>
                <w:lang w:val="hy-AM" w:eastAsia="hy-AM"/>
              </w:rPr>
              <w:t> </w:t>
            </w:r>
            <w:r w:rsidRPr="003D6884">
              <w:rPr>
                <w:rFonts w:ascii="GHEA Grapalat" w:hAnsi="GHEA Grapalat"/>
                <w:sz w:val="14"/>
                <w:szCs w:val="14"/>
                <w:lang w:val="hy-AM" w:eastAsia="hy-AM"/>
              </w:rPr>
              <w:t>2020</w:t>
            </w:r>
          </w:p>
        </w:tc>
      </w:tr>
      <w:tr w:rsidR="00350451" w:rsidRPr="003D6884" w:rsidTr="00350451">
        <w:trPr>
          <w:trHeight w:val="246"/>
        </w:trPr>
        <w:tc>
          <w:tcPr>
            <w:tcW w:w="13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GHEA Grapalat" w:hAnsi="GHEA Grapalat"/>
                <w:sz w:val="16"/>
                <w:szCs w:val="16"/>
                <w:lang w:val="hy-AM" w:eastAsia="hy-AM"/>
              </w:rPr>
              <w:t>16</w:t>
            </w:r>
          </w:p>
        </w:tc>
        <w:tc>
          <w:tcPr>
            <w:tcW w:w="1536" w:type="dxa"/>
            <w:tcBorders>
              <w:top w:val="single" w:sz="6" w:space="0" w:color="000000"/>
              <w:left w:val="single" w:sz="6" w:space="0" w:color="000000"/>
              <w:bottom w:val="single" w:sz="6" w:space="0" w:color="000000"/>
              <w:right w:val="single" w:sz="4" w:space="0" w:color="auto"/>
            </w:tcBorders>
            <w:tcMar>
              <w:top w:w="0" w:type="dxa"/>
              <w:left w:w="108" w:type="dxa"/>
              <w:bottom w:w="0" w:type="dxa"/>
              <w:right w:w="108" w:type="dxa"/>
            </w:tcMar>
            <w:vAlign w:val="center"/>
            <w:hideMark/>
          </w:tcPr>
          <w:p w:rsidR="00350451" w:rsidRPr="003D6884" w:rsidRDefault="00350451" w:rsidP="00350451">
            <w:pPr>
              <w:jc w:val="center"/>
              <w:rPr>
                <w:lang w:val="hy-AM" w:eastAsia="hy-AM"/>
              </w:rPr>
            </w:pPr>
            <w:r w:rsidRPr="003D6884">
              <w:rPr>
                <w:rFonts w:ascii="GHEA Grapalat" w:hAnsi="GHEA Grapalat"/>
                <w:sz w:val="16"/>
                <w:szCs w:val="16"/>
                <w:lang w:val="hy-AM" w:eastAsia="hy-AM"/>
              </w:rPr>
              <w:t>33600000</w:t>
            </w:r>
          </w:p>
        </w:tc>
        <w:tc>
          <w:tcPr>
            <w:tcW w:w="12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50451" w:rsidRPr="00A60226" w:rsidRDefault="00350451" w:rsidP="00350451">
            <w:pPr>
              <w:jc w:val="center"/>
              <w:rPr>
                <w:rFonts w:asciiTheme="minorHAnsi" w:hAnsiTheme="minorHAnsi" w:cstheme="minorHAnsi"/>
                <w:sz w:val="20"/>
                <w:szCs w:val="20"/>
                <w:lang w:val="hy-AM" w:eastAsia="hy-AM"/>
              </w:rPr>
            </w:pPr>
            <w:r w:rsidRPr="00A60226">
              <w:rPr>
                <w:rFonts w:asciiTheme="minorHAnsi" w:hAnsiTheme="minorHAnsi" w:cstheme="minorHAnsi"/>
                <w:sz w:val="20"/>
                <w:szCs w:val="20"/>
                <w:lang w:val="hy-AM" w:eastAsia="hy-AM"/>
              </w:rPr>
              <w:t>Толперизон</w:t>
            </w:r>
          </w:p>
          <w:p w:rsidR="00350451" w:rsidRPr="003D6884" w:rsidRDefault="00350451" w:rsidP="00350451">
            <w:pPr>
              <w:jc w:val="center"/>
              <w:rPr>
                <w:rFonts w:asciiTheme="minorHAnsi" w:hAnsiTheme="minorHAnsi" w:cstheme="minorHAnsi"/>
                <w:sz w:val="20"/>
                <w:szCs w:val="20"/>
                <w:lang w:val="hy-AM" w:eastAsia="hy-AM"/>
              </w:rPr>
            </w:pPr>
          </w:p>
        </w:tc>
        <w:tc>
          <w:tcPr>
            <w:tcW w:w="1128" w:type="dxa"/>
            <w:tcBorders>
              <w:top w:val="single" w:sz="6" w:space="0" w:color="000000"/>
              <w:left w:val="single" w:sz="4" w:space="0" w:color="auto"/>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Calibri" w:hAnsi="Calibri" w:cs="Calibri"/>
                <w:sz w:val="16"/>
                <w:szCs w:val="16"/>
                <w:lang w:val="hy-AM" w:eastAsia="hy-AM"/>
              </w:rPr>
              <w:t> </w:t>
            </w:r>
          </w:p>
        </w:tc>
        <w:tc>
          <w:tcPr>
            <w:tcW w:w="14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50451" w:rsidRPr="00186E7F" w:rsidRDefault="00350451" w:rsidP="00350451">
            <w:pPr>
              <w:rPr>
                <w:sz w:val="16"/>
                <w:szCs w:val="16"/>
              </w:rPr>
            </w:pPr>
            <w:proofErr w:type="spellStart"/>
            <w:r w:rsidRPr="00186E7F">
              <w:rPr>
                <w:sz w:val="16"/>
                <w:szCs w:val="16"/>
              </w:rPr>
              <w:t>Толперизон</w:t>
            </w:r>
            <w:proofErr w:type="spellEnd"/>
            <w:r w:rsidRPr="00186E7F">
              <w:rPr>
                <w:sz w:val="16"/>
                <w:szCs w:val="16"/>
              </w:rPr>
              <w:t xml:space="preserve"> гидрохлорид 150 мг</w:t>
            </w:r>
          </w:p>
        </w:tc>
        <w:tc>
          <w:tcPr>
            <w:tcW w:w="10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50451" w:rsidRDefault="00350451" w:rsidP="00350451">
            <w:pPr>
              <w:rPr>
                <w:sz w:val="16"/>
                <w:szCs w:val="16"/>
              </w:rPr>
            </w:pPr>
            <w:r w:rsidRPr="00350451">
              <w:rPr>
                <w:sz w:val="16"/>
                <w:szCs w:val="16"/>
              </w:rPr>
              <w:t>таблетка</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Calibri" w:hAnsi="Calibri" w:cs="Calibri"/>
                <w:sz w:val="16"/>
                <w:szCs w:val="16"/>
                <w:lang w:val="hy-AM" w:eastAsia="hy-AM"/>
              </w:rPr>
              <w:t> </w:t>
            </w:r>
          </w:p>
        </w:tc>
        <w:tc>
          <w:tcPr>
            <w:tcW w:w="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jc w:val="center"/>
              <w:rPr>
                <w:lang w:val="hy-AM" w:eastAsia="hy-AM"/>
              </w:rPr>
            </w:pPr>
            <w:r w:rsidRPr="003D6884">
              <w:rPr>
                <w:rFonts w:ascii="Calibri" w:hAnsi="Calibri" w:cs="Calibri"/>
                <w:sz w:val="16"/>
                <w:szCs w:val="16"/>
                <w:lang w:val="hy-AM" w:eastAsia="hy-AM"/>
              </w:rPr>
              <w:t> </w:t>
            </w:r>
          </w:p>
        </w:tc>
        <w:tc>
          <w:tcPr>
            <w:tcW w:w="9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50451" w:rsidRPr="00BE3DCD" w:rsidRDefault="00350451" w:rsidP="00350451">
            <w:pPr>
              <w:jc w:val="center"/>
              <w:rPr>
                <w:rFonts w:ascii="GHEA Grapalat" w:hAnsi="GHEA Grapalat"/>
                <w:sz w:val="16"/>
                <w:szCs w:val="16"/>
              </w:rPr>
            </w:pPr>
            <w:r w:rsidRPr="00BE3DCD">
              <w:rPr>
                <w:rFonts w:ascii="GHEA Grapalat" w:hAnsi="GHEA Grapalat"/>
                <w:bCs/>
                <w:iCs/>
                <w:sz w:val="16"/>
                <w:szCs w:val="16"/>
              </w:rPr>
              <w:t>150</w:t>
            </w:r>
          </w:p>
        </w:tc>
        <w:tc>
          <w:tcPr>
            <w:tcW w:w="13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jc w:val="center"/>
              <w:rPr>
                <w:lang w:val="hy-AM" w:eastAsia="hy-AM"/>
              </w:rPr>
            </w:pPr>
            <w:r w:rsidRPr="003D6884">
              <w:rPr>
                <w:rFonts w:ascii="GHEA Grapalat" w:hAnsi="GHEA Grapalat"/>
                <w:sz w:val="16"/>
                <w:szCs w:val="16"/>
                <w:lang w:val="hy-AM" w:eastAsia="hy-AM"/>
              </w:rPr>
              <w:t>Пл</w:t>
            </w:r>
            <w:r w:rsidRPr="003D6884">
              <w:rPr>
                <w:rFonts w:ascii="Calibri" w:hAnsi="Calibri" w:cs="Calibri"/>
                <w:sz w:val="16"/>
                <w:szCs w:val="16"/>
                <w:lang w:val="hy-AM" w:eastAsia="hy-AM"/>
              </w:rPr>
              <w:t> </w:t>
            </w:r>
            <w:r w:rsidRPr="003D6884">
              <w:rPr>
                <w:rFonts w:ascii="Cambria Math" w:hAnsi="Cambria Math"/>
                <w:sz w:val="16"/>
                <w:szCs w:val="16"/>
                <w:lang w:val="hy-AM" w:eastAsia="hy-AM"/>
              </w:rPr>
              <w:t>. </w:t>
            </w:r>
            <w:r w:rsidRPr="003D6884">
              <w:rPr>
                <w:rFonts w:ascii="GHEA Grapalat" w:hAnsi="GHEA Grapalat"/>
                <w:sz w:val="16"/>
                <w:szCs w:val="16"/>
                <w:lang w:val="hy-AM" w:eastAsia="hy-AM"/>
              </w:rPr>
              <w:t>Ереван</w:t>
            </w:r>
            <w:r w:rsidRPr="003D6884">
              <w:rPr>
                <w:rFonts w:ascii="Calibri" w:hAnsi="Calibri" w:cs="Calibri"/>
                <w:sz w:val="16"/>
                <w:szCs w:val="16"/>
                <w:lang w:val="hy-AM" w:eastAsia="hy-AM"/>
              </w:rPr>
              <w:t> </w:t>
            </w:r>
            <w:r w:rsidRPr="003D6884">
              <w:rPr>
                <w:rFonts w:ascii="GHEA Grapalat" w:hAnsi="GHEA Grapalat"/>
                <w:sz w:val="16"/>
                <w:szCs w:val="16"/>
                <w:lang w:val="hy-AM" w:eastAsia="hy-AM"/>
              </w:rPr>
              <w:t>,</w:t>
            </w:r>
            <w:r w:rsidRPr="003D6884">
              <w:rPr>
                <w:rFonts w:ascii="Calibri" w:hAnsi="Calibri" w:cs="Calibri"/>
                <w:sz w:val="16"/>
                <w:szCs w:val="16"/>
                <w:lang w:val="hy-AM" w:eastAsia="hy-AM"/>
              </w:rPr>
              <w:t> </w:t>
            </w:r>
            <w:r w:rsidRPr="003D6884">
              <w:rPr>
                <w:rFonts w:ascii="GHEA Grapalat" w:hAnsi="GHEA Grapalat" w:cs="GHEA Grapalat"/>
                <w:sz w:val="16"/>
                <w:szCs w:val="16"/>
                <w:lang w:val="hy-AM" w:eastAsia="hy-AM"/>
              </w:rPr>
              <w:t>Дро</w:t>
            </w:r>
            <w:r w:rsidRPr="003D6884">
              <w:rPr>
                <w:rFonts w:ascii="Calibri" w:hAnsi="Calibri" w:cs="Calibri"/>
                <w:sz w:val="16"/>
                <w:szCs w:val="16"/>
                <w:lang w:val="hy-AM" w:eastAsia="hy-AM"/>
              </w:rPr>
              <w:t> </w:t>
            </w:r>
            <w:r w:rsidRPr="003D6884">
              <w:rPr>
                <w:rFonts w:ascii="GHEA Grapalat" w:hAnsi="GHEA Grapalat"/>
                <w:sz w:val="16"/>
                <w:szCs w:val="16"/>
                <w:lang w:val="hy-AM" w:eastAsia="hy-AM"/>
              </w:rPr>
              <w:t>17</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50451" w:rsidRPr="00BE3DCD" w:rsidRDefault="00350451" w:rsidP="00350451">
            <w:pPr>
              <w:jc w:val="center"/>
              <w:rPr>
                <w:rFonts w:ascii="GHEA Grapalat" w:hAnsi="GHEA Grapalat"/>
                <w:sz w:val="16"/>
                <w:szCs w:val="16"/>
              </w:rPr>
            </w:pPr>
            <w:r w:rsidRPr="00BE3DCD">
              <w:rPr>
                <w:rFonts w:ascii="GHEA Grapalat" w:hAnsi="GHEA Grapalat"/>
                <w:bCs/>
                <w:iCs/>
                <w:sz w:val="16"/>
                <w:szCs w:val="16"/>
              </w:rPr>
              <w:t>150</w:t>
            </w:r>
          </w:p>
        </w:tc>
        <w:tc>
          <w:tcPr>
            <w:tcW w:w="12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GHEA Grapalat" w:hAnsi="GHEA Grapalat"/>
                <w:sz w:val="14"/>
                <w:szCs w:val="14"/>
                <w:lang w:val="hy-AM" w:eastAsia="hy-AM"/>
              </w:rPr>
              <w:t>Не позднее чем через</w:t>
            </w:r>
            <w:r w:rsidRPr="003D6884">
              <w:rPr>
                <w:rFonts w:ascii="Calibri" w:hAnsi="Calibri" w:cs="Calibri"/>
                <w:sz w:val="14"/>
                <w:szCs w:val="14"/>
                <w:lang w:val="hy-AM" w:eastAsia="hy-AM"/>
              </w:rPr>
              <w:t> </w:t>
            </w:r>
            <w:r w:rsidRPr="003D6884">
              <w:rPr>
                <w:rFonts w:ascii="GHEA Grapalat" w:hAnsi="GHEA Grapalat"/>
                <w:sz w:val="14"/>
                <w:szCs w:val="14"/>
                <w:lang w:val="hy-AM" w:eastAsia="hy-AM"/>
              </w:rPr>
              <w:t>25</w:t>
            </w:r>
            <w:r w:rsidRPr="003D6884">
              <w:rPr>
                <w:rFonts w:ascii="Calibri" w:hAnsi="Calibri" w:cs="Calibri"/>
                <w:sz w:val="14"/>
                <w:szCs w:val="14"/>
                <w:lang w:val="hy-AM" w:eastAsia="hy-AM"/>
              </w:rPr>
              <w:t> </w:t>
            </w:r>
            <w:r w:rsidRPr="003D6884">
              <w:rPr>
                <w:rFonts w:ascii="GHEA Grapalat" w:hAnsi="GHEA Grapalat"/>
                <w:sz w:val="14"/>
                <w:szCs w:val="14"/>
                <w:lang w:val="hy-AM" w:eastAsia="hy-AM"/>
              </w:rPr>
              <w:t>.</w:t>
            </w:r>
            <w:r w:rsidRPr="003D6884">
              <w:rPr>
                <w:rFonts w:ascii="Calibri" w:hAnsi="Calibri" w:cs="Calibri"/>
                <w:sz w:val="14"/>
                <w:szCs w:val="14"/>
                <w:lang w:val="hy-AM" w:eastAsia="hy-AM"/>
              </w:rPr>
              <w:t> </w:t>
            </w:r>
            <w:r w:rsidRPr="003D6884">
              <w:rPr>
                <w:rFonts w:ascii="GHEA Grapalat" w:hAnsi="GHEA Grapalat"/>
                <w:sz w:val="14"/>
                <w:szCs w:val="14"/>
                <w:lang w:val="hy-AM" w:eastAsia="hy-AM"/>
              </w:rPr>
              <w:t>12</w:t>
            </w:r>
            <w:r w:rsidRPr="003D6884">
              <w:rPr>
                <w:rFonts w:ascii="Calibri" w:hAnsi="Calibri" w:cs="Calibri"/>
                <w:sz w:val="14"/>
                <w:szCs w:val="14"/>
                <w:lang w:val="hy-AM" w:eastAsia="hy-AM"/>
              </w:rPr>
              <w:t> </w:t>
            </w:r>
            <w:r w:rsidRPr="003D6884">
              <w:rPr>
                <w:rFonts w:ascii="GHEA Grapalat" w:hAnsi="GHEA Grapalat"/>
                <w:sz w:val="14"/>
                <w:szCs w:val="14"/>
                <w:lang w:val="hy-AM" w:eastAsia="hy-AM"/>
              </w:rPr>
              <w:t>.</w:t>
            </w:r>
            <w:r w:rsidRPr="003D6884">
              <w:rPr>
                <w:rFonts w:ascii="Calibri" w:hAnsi="Calibri" w:cs="Calibri"/>
                <w:sz w:val="14"/>
                <w:szCs w:val="14"/>
                <w:lang w:val="hy-AM" w:eastAsia="hy-AM"/>
              </w:rPr>
              <w:t> </w:t>
            </w:r>
            <w:r w:rsidRPr="003D6884">
              <w:rPr>
                <w:rFonts w:ascii="GHEA Grapalat" w:hAnsi="GHEA Grapalat"/>
                <w:sz w:val="14"/>
                <w:szCs w:val="14"/>
                <w:lang w:val="hy-AM" w:eastAsia="hy-AM"/>
              </w:rPr>
              <w:t>2020</w:t>
            </w:r>
          </w:p>
        </w:tc>
      </w:tr>
      <w:tr w:rsidR="00350451" w:rsidRPr="003D6884" w:rsidTr="00350451">
        <w:trPr>
          <w:trHeight w:val="246"/>
        </w:trPr>
        <w:tc>
          <w:tcPr>
            <w:tcW w:w="13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GHEA Grapalat" w:hAnsi="GHEA Grapalat"/>
                <w:sz w:val="16"/>
                <w:szCs w:val="16"/>
                <w:lang w:val="hy-AM" w:eastAsia="hy-AM"/>
              </w:rPr>
              <w:t>17</w:t>
            </w:r>
          </w:p>
        </w:tc>
        <w:tc>
          <w:tcPr>
            <w:tcW w:w="1536" w:type="dxa"/>
            <w:tcBorders>
              <w:top w:val="single" w:sz="6" w:space="0" w:color="000000"/>
              <w:left w:val="single" w:sz="6" w:space="0" w:color="000000"/>
              <w:bottom w:val="single" w:sz="6" w:space="0" w:color="000000"/>
              <w:right w:val="single" w:sz="4" w:space="0" w:color="auto"/>
            </w:tcBorders>
            <w:tcMar>
              <w:top w:w="0" w:type="dxa"/>
              <w:left w:w="108" w:type="dxa"/>
              <w:bottom w:w="0" w:type="dxa"/>
              <w:right w:w="108" w:type="dxa"/>
            </w:tcMar>
            <w:vAlign w:val="center"/>
            <w:hideMark/>
          </w:tcPr>
          <w:p w:rsidR="00350451" w:rsidRPr="003D6884" w:rsidRDefault="00350451" w:rsidP="00350451">
            <w:pPr>
              <w:jc w:val="center"/>
              <w:rPr>
                <w:lang w:val="hy-AM" w:eastAsia="hy-AM"/>
              </w:rPr>
            </w:pPr>
            <w:r w:rsidRPr="003D6884">
              <w:rPr>
                <w:rFonts w:ascii="GHEA Grapalat" w:hAnsi="GHEA Grapalat"/>
                <w:sz w:val="16"/>
                <w:szCs w:val="16"/>
                <w:lang w:val="hy-AM" w:eastAsia="hy-AM"/>
              </w:rPr>
              <w:t>33600000</w:t>
            </w:r>
          </w:p>
        </w:tc>
        <w:tc>
          <w:tcPr>
            <w:tcW w:w="12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50451" w:rsidRPr="00A60226" w:rsidRDefault="00350451" w:rsidP="00350451">
            <w:pPr>
              <w:jc w:val="center"/>
              <w:rPr>
                <w:rFonts w:asciiTheme="minorHAnsi" w:hAnsiTheme="minorHAnsi" w:cstheme="minorHAnsi"/>
                <w:sz w:val="20"/>
                <w:szCs w:val="20"/>
                <w:lang w:val="hy-AM" w:eastAsia="hy-AM"/>
              </w:rPr>
            </w:pPr>
            <w:r w:rsidRPr="00A60226">
              <w:rPr>
                <w:rFonts w:asciiTheme="minorHAnsi" w:hAnsiTheme="minorHAnsi" w:cstheme="minorHAnsi"/>
                <w:sz w:val="20"/>
                <w:szCs w:val="20"/>
                <w:lang w:val="hy-AM" w:eastAsia="hy-AM"/>
              </w:rPr>
              <w:t>фенобарбитал</w:t>
            </w:r>
          </w:p>
          <w:p w:rsidR="00350451" w:rsidRPr="003D6884" w:rsidRDefault="00350451" w:rsidP="00350451">
            <w:pPr>
              <w:jc w:val="center"/>
              <w:rPr>
                <w:rFonts w:asciiTheme="minorHAnsi" w:hAnsiTheme="minorHAnsi" w:cstheme="minorHAnsi"/>
                <w:sz w:val="20"/>
                <w:szCs w:val="20"/>
                <w:lang w:val="hy-AM" w:eastAsia="hy-AM"/>
              </w:rPr>
            </w:pPr>
          </w:p>
        </w:tc>
        <w:tc>
          <w:tcPr>
            <w:tcW w:w="1128" w:type="dxa"/>
            <w:tcBorders>
              <w:top w:val="single" w:sz="6" w:space="0" w:color="000000"/>
              <w:left w:val="single" w:sz="4" w:space="0" w:color="auto"/>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Calibri" w:hAnsi="Calibri" w:cs="Calibri"/>
                <w:sz w:val="16"/>
                <w:szCs w:val="16"/>
                <w:lang w:val="hy-AM" w:eastAsia="hy-AM"/>
              </w:rPr>
              <w:t> </w:t>
            </w:r>
          </w:p>
        </w:tc>
        <w:tc>
          <w:tcPr>
            <w:tcW w:w="14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50451" w:rsidRPr="00186E7F" w:rsidRDefault="00350451" w:rsidP="00350451">
            <w:pPr>
              <w:rPr>
                <w:sz w:val="16"/>
                <w:szCs w:val="16"/>
              </w:rPr>
            </w:pPr>
            <w:r w:rsidRPr="00186E7F">
              <w:rPr>
                <w:sz w:val="16"/>
                <w:szCs w:val="16"/>
              </w:rPr>
              <w:t>Таблетка 100 мг</w:t>
            </w:r>
          </w:p>
        </w:tc>
        <w:tc>
          <w:tcPr>
            <w:tcW w:w="10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50451" w:rsidRDefault="00350451" w:rsidP="00350451">
            <w:pPr>
              <w:rPr>
                <w:sz w:val="16"/>
                <w:szCs w:val="16"/>
              </w:rPr>
            </w:pPr>
            <w:r w:rsidRPr="00350451">
              <w:rPr>
                <w:sz w:val="16"/>
                <w:szCs w:val="16"/>
              </w:rPr>
              <w:t>таблетка</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Calibri" w:hAnsi="Calibri" w:cs="Calibri"/>
                <w:sz w:val="16"/>
                <w:szCs w:val="16"/>
                <w:lang w:val="hy-AM" w:eastAsia="hy-AM"/>
              </w:rPr>
              <w:t> </w:t>
            </w:r>
          </w:p>
        </w:tc>
        <w:tc>
          <w:tcPr>
            <w:tcW w:w="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jc w:val="center"/>
              <w:rPr>
                <w:lang w:val="hy-AM" w:eastAsia="hy-AM"/>
              </w:rPr>
            </w:pPr>
            <w:r w:rsidRPr="003D6884">
              <w:rPr>
                <w:rFonts w:ascii="Calibri" w:hAnsi="Calibri" w:cs="Calibri"/>
                <w:sz w:val="16"/>
                <w:szCs w:val="16"/>
                <w:lang w:val="hy-AM" w:eastAsia="hy-AM"/>
              </w:rPr>
              <w:t> </w:t>
            </w:r>
          </w:p>
        </w:tc>
        <w:tc>
          <w:tcPr>
            <w:tcW w:w="9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50451" w:rsidRPr="00BE3DCD" w:rsidRDefault="00350451" w:rsidP="00350451">
            <w:pPr>
              <w:jc w:val="center"/>
              <w:rPr>
                <w:rFonts w:ascii="GHEA Grapalat" w:hAnsi="GHEA Grapalat"/>
                <w:sz w:val="16"/>
                <w:szCs w:val="16"/>
              </w:rPr>
            </w:pPr>
            <w:r w:rsidRPr="00BE3DCD">
              <w:rPr>
                <w:rFonts w:ascii="GHEA Grapalat" w:hAnsi="GHEA Grapalat"/>
                <w:bCs/>
                <w:iCs/>
                <w:sz w:val="16"/>
                <w:szCs w:val="16"/>
              </w:rPr>
              <w:t>3000</w:t>
            </w:r>
          </w:p>
        </w:tc>
        <w:tc>
          <w:tcPr>
            <w:tcW w:w="13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jc w:val="center"/>
              <w:rPr>
                <w:lang w:val="hy-AM" w:eastAsia="hy-AM"/>
              </w:rPr>
            </w:pPr>
            <w:r w:rsidRPr="003D6884">
              <w:rPr>
                <w:rFonts w:ascii="GHEA Grapalat" w:hAnsi="GHEA Grapalat"/>
                <w:sz w:val="16"/>
                <w:szCs w:val="16"/>
                <w:lang w:val="hy-AM" w:eastAsia="hy-AM"/>
              </w:rPr>
              <w:t>Пл</w:t>
            </w:r>
            <w:r w:rsidRPr="003D6884">
              <w:rPr>
                <w:rFonts w:ascii="Calibri" w:hAnsi="Calibri" w:cs="Calibri"/>
                <w:sz w:val="16"/>
                <w:szCs w:val="16"/>
                <w:lang w:val="hy-AM" w:eastAsia="hy-AM"/>
              </w:rPr>
              <w:t> </w:t>
            </w:r>
            <w:r w:rsidRPr="003D6884">
              <w:rPr>
                <w:rFonts w:ascii="Cambria Math" w:hAnsi="Cambria Math"/>
                <w:sz w:val="16"/>
                <w:szCs w:val="16"/>
                <w:lang w:val="hy-AM" w:eastAsia="hy-AM"/>
              </w:rPr>
              <w:t>. </w:t>
            </w:r>
            <w:r w:rsidRPr="003D6884">
              <w:rPr>
                <w:rFonts w:ascii="GHEA Grapalat" w:hAnsi="GHEA Grapalat"/>
                <w:sz w:val="16"/>
                <w:szCs w:val="16"/>
                <w:lang w:val="hy-AM" w:eastAsia="hy-AM"/>
              </w:rPr>
              <w:t>Ереван</w:t>
            </w:r>
            <w:r w:rsidRPr="003D6884">
              <w:rPr>
                <w:rFonts w:ascii="Calibri" w:hAnsi="Calibri" w:cs="Calibri"/>
                <w:sz w:val="16"/>
                <w:szCs w:val="16"/>
                <w:lang w:val="hy-AM" w:eastAsia="hy-AM"/>
              </w:rPr>
              <w:t> </w:t>
            </w:r>
            <w:r w:rsidRPr="003D6884">
              <w:rPr>
                <w:rFonts w:ascii="GHEA Grapalat" w:hAnsi="GHEA Grapalat"/>
                <w:sz w:val="16"/>
                <w:szCs w:val="16"/>
                <w:lang w:val="hy-AM" w:eastAsia="hy-AM"/>
              </w:rPr>
              <w:t>,</w:t>
            </w:r>
            <w:r w:rsidRPr="003D6884">
              <w:rPr>
                <w:rFonts w:ascii="Calibri" w:hAnsi="Calibri" w:cs="Calibri"/>
                <w:sz w:val="16"/>
                <w:szCs w:val="16"/>
                <w:lang w:val="hy-AM" w:eastAsia="hy-AM"/>
              </w:rPr>
              <w:t> </w:t>
            </w:r>
            <w:r w:rsidRPr="003D6884">
              <w:rPr>
                <w:rFonts w:ascii="GHEA Grapalat" w:hAnsi="GHEA Grapalat" w:cs="GHEA Grapalat"/>
                <w:sz w:val="16"/>
                <w:szCs w:val="16"/>
                <w:lang w:val="hy-AM" w:eastAsia="hy-AM"/>
              </w:rPr>
              <w:t>Дро</w:t>
            </w:r>
            <w:r w:rsidRPr="003D6884">
              <w:rPr>
                <w:rFonts w:ascii="Calibri" w:hAnsi="Calibri" w:cs="Calibri"/>
                <w:sz w:val="16"/>
                <w:szCs w:val="16"/>
                <w:lang w:val="hy-AM" w:eastAsia="hy-AM"/>
              </w:rPr>
              <w:t> </w:t>
            </w:r>
            <w:r w:rsidRPr="003D6884">
              <w:rPr>
                <w:rFonts w:ascii="GHEA Grapalat" w:hAnsi="GHEA Grapalat"/>
                <w:sz w:val="16"/>
                <w:szCs w:val="16"/>
                <w:lang w:val="hy-AM" w:eastAsia="hy-AM"/>
              </w:rPr>
              <w:t>17</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50451" w:rsidRPr="00BE3DCD" w:rsidRDefault="00350451" w:rsidP="00350451">
            <w:pPr>
              <w:jc w:val="center"/>
              <w:rPr>
                <w:rFonts w:ascii="GHEA Grapalat" w:hAnsi="GHEA Grapalat"/>
                <w:sz w:val="16"/>
                <w:szCs w:val="16"/>
              </w:rPr>
            </w:pPr>
            <w:r w:rsidRPr="00BE3DCD">
              <w:rPr>
                <w:rFonts w:ascii="GHEA Grapalat" w:hAnsi="GHEA Grapalat"/>
                <w:bCs/>
                <w:iCs/>
                <w:sz w:val="16"/>
                <w:szCs w:val="16"/>
              </w:rPr>
              <w:t>3000</w:t>
            </w:r>
          </w:p>
        </w:tc>
        <w:tc>
          <w:tcPr>
            <w:tcW w:w="12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GHEA Grapalat" w:hAnsi="GHEA Grapalat"/>
                <w:sz w:val="14"/>
                <w:szCs w:val="14"/>
                <w:lang w:val="hy-AM" w:eastAsia="hy-AM"/>
              </w:rPr>
              <w:t>Не позднее чем через</w:t>
            </w:r>
            <w:r w:rsidRPr="003D6884">
              <w:rPr>
                <w:rFonts w:ascii="Calibri" w:hAnsi="Calibri" w:cs="Calibri"/>
                <w:sz w:val="14"/>
                <w:szCs w:val="14"/>
                <w:lang w:val="hy-AM" w:eastAsia="hy-AM"/>
              </w:rPr>
              <w:t> </w:t>
            </w:r>
            <w:r w:rsidRPr="003D6884">
              <w:rPr>
                <w:rFonts w:ascii="GHEA Grapalat" w:hAnsi="GHEA Grapalat"/>
                <w:sz w:val="14"/>
                <w:szCs w:val="14"/>
                <w:lang w:val="hy-AM" w:eastAsia="hy-AM"/>
              </w:rPr>
              <w:t>25</w:t>
            </w:r>
            <w:r w:rsidRPr="003D6884">
              <w:rPr>
                <w:rFonts w:ascii="Calibri" w:hAnsi="Calibri" w:cs="Calibri"/>
                <w:sz w:val="14"/>
                <w:szCs w:val="14"/>
                <w:lang w:val="hy-AM" w:eastAsia="hy-AM"/>
              </w:rPr>
              <w:t> </w:t>
            </w:r>
            <w:r w:rsidRPr="003D6884">
              <w:rPr>
                <w:rFonts w:ascii="GHEA Grapalat" w:hAnsi="GHEA Grapalat"/>
                <w:sz w:val="14"/>
                <w:szCs w:val="14"/>
                <w:lang w:val="hy-AM" w:eastAsia="hy-AM"/>
              </w:rPr>
              <w:t>.</w:t>
            </w:r>
            <w:r w:rsidRPr="003D6884">
              <w:rPr>
                <w:rFonts w:ascii="Calibri" w:hAnsi="Calibri" w:cs="Calibri"/>
                <w:sz w:val="14"/>
                <w:szCs w:val="14"/>
                <w:lang w:val="hy-AM" w:eastAsia="hy-AM"/>
              </w:rPr>
              <w:t> </w:t>
            </w:r>
            <w:r w:rsidRPr="003D6884">
              <w:rPr>
                <w:rFonts w:ascii="GHEA Grapalat" w:hAnsi="GHEA Grapalat"/>
                <w:sz w:val="14"/>
                <w:szCs w:val="14"/>
                <w:lang w:val="hy-AM" w:eastAsia="hy-AM"/>
              </w:rPr>
              <w:t>12</w:t>
            </w:r>
            <w:r w:rsidRPr="003D6884">
              <w:rPr>
                <w:rFonts w:ascii="Calibri" w:hAnsi="Calibri" w:cs="Calibri"/>
                <w:sz w:val="14"/>
                <w:szCs w:val="14"/>
                <w:lang w:val="hy-AM" w:eastAsia="hy-AM"/>
              </w:rPr>
              <w:t> </w:t>
            </w:r>
            <w:r w:rsidRPr="003D6884">
              <w:rPr>
                <w:rFonts w:ascii="GHEA Grapalat" w:hAnsi="GHEA Grapalat"/>
                <w:sz w:val="14"/>
                <w:szCs w:val="14"/>
                <w:lang w:val="hy-AM" w:eastAsia="hy-AM"/>
              </w:rPr>
              <w:t>.</w:t>
            </w:r>
            <w:r w:rsidRPr="003D6884">
              <w:rPr>
                <w:rFonts w:ascii="Calibri" w:hAnsi="Calibri" w:cs="Calibri"/>
                <w:sz w:val="14"/>
                <w:szCs w:val="14"/>
                <w:lang w:val="hy-AM" w:eastAsia="hy-AM"/>
              </w:rPr>
              <w:t> </w:t>
            </w:r>
            <w:r w:rsidRPr="003D6884">
              <w:rPr>
                <w:rFonts w:ascii="GHEA Grapalat" w:hAnsi="GHEA Grapalat"/>
                <w:sz w:val="14"/>
                <w:szCs w:val="14"/>
                <w:lang w:val="hy-AM" w:eastAsia="hy-AM"/>
              </w:rPr>
              <w:t>2020</w:t>
            </w:r>
          </w:p>
        </w:tc>
      </w:tr>
      <w:tr w:rsidR="00350451" w:rsidRPr="003D6884" w:rsidTr="00350451">
        <w:trPr>
          <w:trHeight w:val="246"/>
        </w:trPr>
        <w:tc>
          <w:tcPr>
            <w:tcW w:w="13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GHEA Grapalat" w:hAnsi="GHEA Grapalat"/>
                <w:sz w:val="16"/>
                <w:szCs w:val="16"/>
                <w:lang w:val="hy-AM" w:eastAsia="hy-AM"/>
              </w:rPr>
              <w:t>18</w:t>
            </w:r>
          </w:p>
        </w:tc>
        <w:tc>
          <w:tcPr>
            <w:tcW w:w="1536" w:type="dxa"/>
            <w:tcBorders>
              <w:top w:val="single" w:sz="6" w:space="0" w:color="000000"/>
              <w:left w:val="single" w:sz="6" w:space="0" w:color="000000"/>
              <w:bottom w:val="single" w:sz="6" w:space="0" w:color="000000"/>
              <w:right w:val="single" w:sz="4" w:space="0" w:color="auto"/>
            </w:tcBorders>
            <w:tcMar>
              <w:top w:w="0" w:type="dxa"/>
              <w:left w:w="108" w:type="dxa"/>
              <w:bottom w:w="0" w:type="dxa"/>
              <w:right w:w="108" w:type="dxa"/>
            </w:tcMar>
            <w:vAlign w:val="center"/>
            <w:hideMark/>
          </w:tcPr>
          <w:p w:rsidR="00350451" w:rsidRPr="003D6884" w:rsidRDefault="00350451" w:rsidP="00350451">
            <w:pPr>
              <w:jc w:val="center"/>
              <w:rPr>
                <w:lang w:val="hy-AM" w:eastAsia="hy-AM"/>
              </w:rPr>
            </w:pPr>
            <w:r w:rsidRPr="003D6884">
              <w:rPr>
                <w:rFonts w:ascii="GHEA Grapalat" w:hAnsi="GHEA Grapalat"/>
                <w:sz w:val="16"/>
                <w:szCs w:val="16"/>
                <w:lang w:val="hy-AM" w:eastAsia="hy-AM"/>
              </w:rPr>
              <w:t>33600000</w:t>
            </w:r>
          </w:p>
        </w:tc>
        <w:tc>
          <w:tcPr>
            <w:tcW w:w="12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50451" w:rsidRPr="00A60226" w:rsidRDefault="00350451" w:rsidP="00350451">
            <w:pPr>
              <w:jc w:val="center"/>
              <w:rPr>
                <w:rFonts w:asciiTheme="minorHAnsi" w:hAnsiTheme="minorHAnsi" w:cstheme="minorHAnsi"/>
                <w:sz w:val="20"/>
                <w:szCs w:val="20"/>
                <w:lang w:val="hy-AM" w:eastAsia="hy-AM"/>
              </w:rPr>
            </w:pPr>
            <w:r w:rsidRPr="00A60226">
              <w:rPr>
                <w:rFonts w:asciiTheme="minorHAnsi" w:hAnsiTheme="minorHAnsi" w:cstheme="minorHAnsi"/>
                <w:sz w:val="20"/>
                <w:szCs w:val="20"/>
                <w:lang w:val="hy-AM" w:eastAsia="hy-AM"/>
              </w:rPr>
              <w:t>лоразепам</w:t>
            </w:r>
          </w:p>
          <w:p w:rsidR="00350451" w:rsidRPr="003D6884" w:rsidRDefault="00350451" w:rsidP="00350451">
            <w:pPr>
              <w:jc w:val="center"/>
              <w:rPr>
                <w:rFonts w:asciiTheme="minorHAnsi" w:hAnsiTheme="minorHAnsi" w:cstheme="minorHAnsi"/>
                <w:sz w:val="20"/>
                <w:szCs w:val="20"/>
                <w:lang w:val="hy-AM" w:eastAsia="hy-AM"/>
              </w:rPr>
            </w:pPr>
          </w:p>
        </w:tc>
        <w:tc>
          <w:tcPr>
            <w:tcW w:w="1128" w:type="dxa"/>
            <w:tcBorders>
              <w:top w:val="single" w:sz="6" w:space="0" w:color="000000"/>
              <w:left w:val="single" w:sz="4" w:space="0" w:color="auto"/>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Calibri" w:hAnsi="Calibri" w:cs="Calibri"/>
                <w:sz w:val="16"/>
                <w:szCs w:val="16"/>
                <w:lang w:val="hy-AM" w:eastAsia="hy-AM"/>
              </w:rPr>
              <w:t> </w:t>
            </w:r>
          </w:p>
        </w:tc>
        <w:tc>
          <w:tcPr>
            <w:tcW w:w="14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50451" w:rsidRPr="00186E7F" w:rsidRDefault="00350451" w:rsidP="00350451">
            <w:pPr>
              <w:rPr>
                <w:sz w:val="16"/>
                <w:szCs w:val="16"/>
              </w:rPr>
            </w:pPr>
            <w:r w:rsidRPr="00186E7F">
              <w:rPr>
                <w:sz w:val="16"/>
                <w:szCs w:val="16"/>
              </w:rPr>
              <w:t>Таблетка 2 мг</w:t>
            </w:r>
          </w:p>
        </w:tc>
        <w:tc>
          <w:tcPr>
            <w:tcW w:w="10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50451" w:rsidRDefault="00350451" w:rsidP="00350451">
            <w:pPr>
              <w:rPr>
                <w:sz w:val="16"/>
                <w:szCs w:val="16"/>
              </w:rPr>
            </w:pPr>
            <w:r w:rsidRPr="00350451">
              <w:rPr>
                <w:sz w:val="16"/>
                <w:szCs w:val="16"/>
              </w:rPr>
              <w:t>часть</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jc w:val="center"/>
              <w:rPr>
                <w:lang w:val="hy-AM" w:eastAsia="hy-AM"/>
              </w:rPr>
            </w:pPr>
            <w:r w:rsidRPr="003D6884">
              <w:rPr>
                <w:rFonts w:ascii="Calibri" w:hAnsi="Calibri" w:cs="Calibri"/>
                <w:sz w:val="16"/>
                <w:szCs w:val="16"/>
                <w:lang w:val="hy-AM" w:eastAsia="hy-AM"/>
              </w:rPr>
              <w:t> </w:t>
            </w:r>
          </w:p>
        </w:tc>
        <w:tc>
          <w:tcPr>
            <w:tcW w:w="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jc w:val="center"/>
              <w:rPr>
                <w:lang w:val="hy-AM" w:eastAsia="hy-AM"/>
              </w:rPr>
            </w:pPr>
            <w:r w:rsidRPr="003D6884">
              <w:rPr>
                <w:rFonts w:ascii="Calibri" w:hAnsi="Calibri" w:cs="Calibri"/>
                <w:sz w:val="16"/>
                <w:szCs w:val="16"/>
                <w:lang w:val="hy-AM" w:eastAsia="hy-AM"/>
              </w:rPr>
              <w:t> </w:t>
            </w:r>
          </w:p>
        </w:tc>
        <w:tc>
          <w:tcPr>
            <w:tcW w:w="9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50451" w:rsidRPr="00BE3DCD" w:rsidRDefault="00350451" w:rsidP="00350451">
            <w:pPr>
              <w:jc w:val="center"/>
              <w:rPr>
                <w:rFonts w:ascii="GHEA Grapalat" w:hAnsi="GHEA Grapalat"/>
                <w:sz w:val="16"/>
                <w:szCs w:val="16"/>
              </w:rPr>
            </w:pPr>
            <w:r w:rsidRPr="00BE3DCD">
              <w:rPr>
                <w:rFonts w:ascii="GHEA Grapalat" w:hAnsi="GHEA Grapalat"/>
                <w:bCs/>
                <w:iCs/>
                <w:sz w:val="16"/>
                <w:szCs w:val="16"/>
              </w:rPr>
              <w:t>1000</w:t>
            </w:r>
          </w:p>
        </w:tc>
        <w:tc>
          <w:tcPr>
            <w:tcW w:w="13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jc w:val="center"/>
              <w:rPr>
                <w:lang w:val="hy-AM" w:eastAsia="hy-AM"/>
              </w:rPr>
            </w:pPr>
            <w:r w:rsidRPr="003D6884">
              <w:rPr>
                <w:rFonts w:ascii="GHEA Grapalat" w:hAnsi="GHEA Grapalat"/>
                <w:sz w:val="16"/>
                <w:szCs w:val="16"/>
                <w:lang w:val="hy-AM" w:eastAsia="hy-AM"/>
              </w:rPr>
              <w:t>Пл</w:t>
            </w:r>
            <w:r w:rsidRPr="003D6884">
              <w:rPr>
                <w:rFonts w:ascii="Calibri" w:hAnsi="Calibri" w:cs="Calibri"/>
                <w:sz w:val="16"/>
                <w:szCs w:val="16"/>
                <w:lang w:val="hy-AM" w:eastAsia="hy-AM"/>
              </w:rPr>
              <w:t> </w:t>
            </w:r>
            <w:r w:rsidRPr="003D6884">
              <w:rPr>
                <w:rFonts w:ascii="Cambria Math" w:hAnsi="Cambria Math"/>
                <w:sz w:val="16"/>
                <w:szCs w:val="16"/>
                <w:lang w:val="hy-AM" w:eastAsia="hy-AM"/>
              </w:rPr>
              <w:t>. </w:t>
            </w:r>
            <w:r w:rsidRPr="003D6884">
              <w:rPr>
                <w:rFonts w:ascii="GHEA Grapalat" w:hAnsi="GHEA Grapalat"/>
                <w:sz w:val="16"/>
                <w:szCs w:val="16"/>
                <w:lang w:val="hy-AM" w:eastAsia="hy-AM"/>
              </w:rPr>
              <w:t>Ереван</w:t>
            </w:r>
            <w:r w:rsidRPr="003D6884">
              <w:rPr>
                <w:rFonts w:ascii="Calibri" w:hAnsi="Calibri" w:cs="Calibri"/>
                <w:sz w:val="16"/>
                <w:szCs w:val="16"/>
                <w:lang w:val="hy-AM" w:eastAsia="hy-AM"/>
              </w:rPr>
              <w:t> </w:t>
            </w:r>
            <w:r w:rsidRPr="003D6884">
              <w:rPr>
                <w:rFonts w:ascii="GHEA Grapalat" w:hAnsi="GHEA Grapalat"/>
                <w:sz w:val="16"/>
                <w:szCs w:val="16"/>
                <w:lang w:val="hy-AM" w:eastAsia="hy-AM"/>
              </w:rPr>
              <w:t>,</w:t>
            </w:r>
            <w:r w:rsidRPr="003D6884">
              <w:rPr>
                <w:rFonts w:ascii="Calibri" w:hAnsi="Calibri" w:cs="Calibri"/>
                <w:sz w:val="16"/>
                <w:szCs w:val="16"/>
                <w:lang w:val="hy-AM" w:eastAsia="hy-AM"/>
              </w:rPr>
              <w:t> </w:t>
            </w:r>
            <w:r w:rsidRPr="003D6884">
              <w:rPr>
                <w:rFonts w:ascii="GHEA Grapalat" w:hAnsi="GHEA Grapalat" w:cs="GHEA Grapalat"/>
                <w:sz w:val="16"/>
                <w:szCs w:val="16"/>
                <w:lang w:val="hy-AM" w:eastAsia="hy-AM"/>
              </w:rPr>
              <w:t>Дро</w:t>
            </w:r>
            <w:r w:rsidRPr="003D6884">
              <w:rPr>
                <w:rFonts w:ascii="Calibri" w:hAnsi="Calibri" w:cs="Calibri"/>
                <w:sz w:val="16"/>
                <w:szCs w:val="16"/>
                <w:lang w:val="hy-AM" w:eastAsia="hy-AM"/>
              </w:rPr>
              <w:t> </w:t>
            </w:r>
            <w:r w:rsidRPr="003D6884">
              <w:rPr>
                <w:rFonts w:ascii="GHEA Grapalat" w:hAnsi="GHEA Grapalat"/>
                <w:sz w:val="16"/>
                <w:szCs w:val="16"/>
                <w:lang w:val="hy-AM" w:eastAsia="hy-AM"/>
              </w:rPr>
              <w:t>17</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50451" w:rsidRPr="00BE3DCD" w:rsidRDefault="00350451" w:rsidP="00350451">
            <w:pPr>
              <w:jc w:val="center"/>
              <w:rPr>
                <w:rFonts w:ascii="GHEA Grapalat" w:hAnsi="GHEA Grapalat"/>
                <w:sz w:val="16"/>
                <w:szCs w:val="16"/>
              </w:rPr>
            </w:pPr>
            <w:r w:rsidRPr="00BE3DCD">
              <w:rPr>
                <w:rFonts w:ascii="GHEA Grapalat" w:hAnsi="GHEA Grapalat"/>
                <w:bCs/>
                <w:iCs/>
                <w:sz w:val="16"/>
                <w:szCs w:val="16"/>
              </w:rPr>
              <w:t>1000</w:t>
            </w:r>
          </w:p>
        </w:tc>
        <w:tc>
          <w:tcPr>
            <w:tcW w:w="12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GHEA Grapalat" w:hAnsi="GHEA Grapalat"/>
                <w:sz w:val="14"/>
                <w:szCs w:val="14"/>
                <w:lang w:val="hy-AM" w:eastAsia="hy-AM"/>
              </w:rPr>
              <w:t>Не позднее чем через</w:t>
            </w:r>
            <w:r w:rsidRPr="003D6884">
              <w:rPr>
                <w:rFonts w:ascii="Calibri" w:hAnsi="Calibri" w:cs="Calibri"/>
                <w:sz w:val="14"/>
                <w:szCs w:val="14"/>
                <w:lang w:val="hy-AM" w:eastAsia="hy-AM"/>
              </w:rPr>
              <w:t> </w:t>
            </w:r>
            <w:r w:rsidRPr="003D6884">
              <w:rPr>
                <w:rFonts w:ascii="GHEA Grapalat" w:hAnsi="GHEA Grapalat"/>
                <w:sz w:val="14"/>
                <w:szCs w:val="14"/>
                <w:lang w:val="hy-AM" w:eastAsia="hy-AM"/>
              </w:rPr>
              <w:t>25</w:t>
            </w:r>
            <w:r w:rsidRPr="003D6884">
              <w:rPr>
                <w:rFonts w:ascii="Calibri" w:hAnsi="Calibri" w:cs="Calibri"/>
                <w:sz w:val="14"/>
                <w:szCs w:val="14"/>
                <w:lang w:val="hy-AM" w:eastAsia="hy-AM"/>
              </w:rPr>
              <w:t> </w:t>
            </w:r>
            <w:r w:rsidRPr="003D6884">
              <w:rPr>
                <w:rFonts w:ascii="GHEA Grapalat" w:hAnsi="GHEA Grapalat"/>
                <w:sz w:val="14"/>
                <w:szCs w:val="14"/>
                <w:lang w:val="hy-AM" w:eastAsia="hy-AM"/>
              </w:rPr>
              <w:t>.</w:t>
            </w:r>
            <w:r w:rsidRPr="003D6884">
              <w:rPr>
                <w:rFonts w:ascii="Calibri" w:hAnsi="Calibri" w:cs="Calibri"/>
                <w:sz w:val="14"/>
                <w:szCs w:val="14"/>
                <w:lang w:val="hy-AM" w:eastAsia="hy-AM"/>
              </w:rPr>
              <w:t> </w:t>
            </w:r>
            <w:r w:rsidRPr="003D6884">
              <w:rPr>
                <w:rFonts w:ascii="GHEA Grapalat" w:hAnsi="GHEA Grapalat"/>
                <w:sz w:val="14"/>
                <w:szCs w:val="14"/>
                <w:lang w:val="hy-AM" w:eastAsia="hy-AM"/>
              </w:rPr>
              <w:t>12</w:t>
            </w:r>
            <w:r w:rsidRPr="003D6884">
              <w:rPr>
                <w:rFonts w:ascii="Calibri" w:hAnsi="Calibri" w:cs="Calibri"/>
                <w:sz w:val="14"/>
                <w:szCs w:val="14"/>
                <w:lang w:val="hy-AM" w:eastAsia="hy-AM"/>
              </w:rPr>
              <w:t> </w:t>
            </w:r>
            <w:r w:rsidRPr="003D6884">
              <w:rPr>
                <w:rFonts w:ascii="GHEA Grapalat" w:hAnsi="GHEA Grapalat"/>
                <w:sz w:val="14"/>
                <w:szCs w:val="14"/>
                <w:lang w:val="hy-AM" w:eastAsia="hy-AM"/>
              </w:rPr>
              <w:t>.</w:t>
            </w:r>
            <w:r w:rsidRPr="003D6884">
              <w:rPr>
                <w:rFonts w:ascii="Calibri" w:hAnsi="Calibri" w:cs="Calibri"/>
                <w:sz w:val="14"/>
                <w:szCs w:val="14"/>
                <w:lang w:val="hy-AM" w:eastAsia="hy-AM"/>
              </w:rPr>
              <w:t> </w:t>
            </w:r>
            <w:r w:rsidRPr="003D6884">
              <w:rPr>
                <w:rFonts w:ascii="GHEA Grapalat" w:hAnsi="GHEA Grapalat"/>
                <w:sz w:val="14"/>
                <w:szCs w:val="14"/>
                <w:lang w:val="hy-AM" w:eastAsia="hy-AM"/>
              </w:rPr>
              <w:t>2020</w:t>
            </w:r>
          </w:p>
        </w:tc>
      </w:tr>
      <w:tr w:rsidR="00350451" w:rsidRPr="003D6884" w:rsidTr="00350451">
        <w:trPr>
          <w:trHeight w:val="246"/>
        </w:trPr>
        <w:tc>
          <w:tcPr>
            <w:tcW w:w="13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GHEA Grapalat" w:hAnsi="GHEA Grapalat"/>
                <w:sz w:val="16"/>
                <w:szCs w:val="16"/>
                <w:lang w:val="hy-AM" w:eastAsia="hy-AM"/>
              </w:rPr>
              <w:t>19</w:t>
            </w:r>
          </w:p>
        </w:tc>
        <w:tc>
          <w:tcPr>
            <w:tcW w:w="1536" w:type="dxa"/>
            <w:tcBorders>
              <w:top w:val="single" w:sz="6" w:space="0" w:color="000000"/>
              <w:left w:val="single" w:sz="6" w:space="0" w:color="000000"/>
              <w:bottom w:val="single" w:sz="6" w:space="0" w:color="000000"/>
              <w:right w:val="single" w:sz="4" w:space="0" w:color="auto"/>
            </w:tcBorders>
            <w:tcMar>
              <w:top w:w="0" w:type="dxa"/>
              <w:left w:w="108" w:type="dxa"/>
              <w:bottom w:w="0" w:type="dxa"/>
              <w:right w:w="108" w:type="dxa"/>
            </w:tcMar>
            <w:vAlign w:val="center"/>
            <w:hideMark/>
          </w:tcPr>
          <w:p w:rsidR="00350451" w:rsidRPr="003D6884" w:rsidRDefault="00350451" w:rsidP="00350451">
            <w:pPr>
              <w:jc w:val="center"/>
              <w:rPr>
                <w:lang w:val="hy-AM" w:eastAsia="hy-AM"/>
              </w:rPr>
            </w:pPr>
            <w:r w:rsidRPr="003D6884">
              <w:rPr>
                <w:rFonts w:ascii="GHEA Grapalat" w:hAnsi="GHEA Grapalat"/>
                <w:sz w:val="16"/>
                <w:szCs w:val="16"/>
                <w:lang w:val="hy-AM" w:eastAsia="hy-AM"/>
              </w:rPr>
              <w:t>33600000</w:t>
            </w:r>
          </w:p>
        </w:tc>
        <w:tc>
          <w:tcPr>
            <w:tcW w:w="12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50451" w:rsidRPr="00A60226" w:rsidRDefault="00350451" w:rsidP="00350451">
            <w:pPr>
              <w:jc w:val="center"/>
              <w:rPr>
                <w:rFonts w:asciiTheme="minorHAnsi" w:hAnsiTheme="minorHAnsi" w:cstheme="minorHAnsi"/>
                <w:sz w:val="20"/>
                <w:szCs w:val="20"/>
                <w:lang w:val="hy-AM" w:eastAsia="hy-AM"/>
              </w:rPr>
            </w:pPr>
            <w:r w:rsidRPr="00A60226">
              <w:rPr>
                <w:rFonts w:asciiTheme="minorHAnsi" w:hAnsiTheme="minorHAnsi" w:cstheme="minorHAnsi"/>
                <w:sz w:val="20"/>
                <w:szCs w:val="20"/>
                <w:lang w:val="hy-AM" w:eastAsia="hy-AM"/>
              </w:rPr>
              <w:t>клоназепам</w:t>
            </w:r>
          </w:p>
          <w:p w:rsidR="00350451" w:rsidRPr="003D6884" w:rsidRDefault="00350451" w:rsidP="00350451">
            <w:pPr>
              <w:jc w:val="center"/>
              <w:rPr>
                <w:rFonts w:asciiTheme="minorHAnsi" w:hAnsiTheme="minorHAnsi" w:cstheme="minorHAnsi"/>
                <w:sz w:val="20"/>
                <w:szCs w:val="20"/>
                <w:lang w:val="hy-AM" w:eastAsia="hy-AM"/>
              </w:rPr>
            </w:pPr>
          </w:p>
        </w:tc>
        <w:tc>
          <w:tcPr>
            <w:tcW w:w="1128" w:type="dxa"/>
            <w:tcBorders>
              <w:top w:val="single" w:sz="6" w:space="0" w:color="000000"/>
              <w:left w:val="single" w:sz="4" w:space="0" w:color="auto"/>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Calibri" w:hAnsi="Calibri" w:cs="Calibri"/>
                <w:sz w:val="16"/>
                <w:szCs w:val="16"/>
                <w:lang w:val="hy-AM" w:eastAsia="hy-AM"/>
              </w:rPr>
              <w:t> </w:t>
            </w:r>
          </w:p>
        </w:tc>
        <w:tc>
          <w:tcPr>
            <w:tcW w:w="14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50451" w:rsidRPr="00186E7F" w:rsidRDefault="00350451" w:rsidP="00350451">
            <w:pPr>
              <w:rPr>
                <w:sz w:val="16"/>
                <w:szCs w:val="16"/>
              </w:rPr>
            </w:pPr>
            <w:r w:rsidRPr="00186E7F">
              <w:rPr>
                <w:sz w:val="16"/>
                <w:szCs w:val="16"/>
              </w:rPr>
              <w:t>Таблетка 2 мг</w:t>
            </w:r>
          </w:p>
        </w:tc>
        <w:tc>
          <w:tcPr>
            <w:tcW w:w="10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50451" w:rsidRDefault="00350451" w:rsidP="00350451">
            <w:pPr>
              <w:rPr>
                <w:sz w:val="16"/>
                <w:szCs w:val="16"/>
              </w:rPr>
            </w:pPr>
            <w:r w:rsidRPr="00350451">
              <w:rPr>
                <w:sz w:val="16"/>
                <w:szCs w:val="16"/>
              </w:rPr>
              <w:t>часть</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jc w:val="center"/>
              <w:rPr>
                <w:lang w:val="hy-AM" w:eastAsia="hy-AM"/>
              </w:rPr>
            </w:pPr>
            <w:r w:rsidRPr="003D6884">
              <w:rPr>
                <w:rFonts w:ascii="Calibri" w:hAnsi="Calibri" w:cs="Calibri"/>
                <w:sz w:val="16"/>
                <w:szCs w:val="16"/>
                <w:lang w:val="hy-AM" w:eastAsia="hy-AM"/>
              </w:rPr>
              <w:t> </w:t>
            </w:r>
          </w:p>
        </w:tc>
        <w:tc>
          <w:tcPr>
            <w:tcW w:w="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jc w:val="center"/>
              <w:rPr>
                <w:lang w:val="hy-AM" w:eastAsia="hy-AM"/>
              </w:rPr>
            </w:pPr>
            <w:r w:rsidRPr="003D6884">
              <w:rPr>
                <w:rFonts w:ascii="Calibri" w:hAnsi="Calibri" w:cs="Calibri"/>
                <w:sz w:val="16"/>
                <w:szCs w:val="16"/>
                <w:lang w:val="hy-AM" w:eastAsia="hy-AM"/>
              </w:rPr>
              <w:t> </w:t>
            </w:r>
          </w:p>
        </w:tc>
        <w:tc>
          <w:tcPr>
            <w:tcW w:w="9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50451" w:rsidRPr="00BE3DCD" w:rsidRDefault="00350451" w:rsidP="00350451">
            <w:pPr>
              <w:jc w:val="center"/>
              <w:rPr>
                <w:rFonts w:ascii="GHEA Grapalat" w:hAnsi="GHEA Grapalat"/>
                <w:sz w:val="16"/>
                <w:szCs w:val="16"/>
              </w:rPr>
            </w:pPr>
            <w:r w:rsidRPr="00BE3DCD">
              <w:rPr>
                <w:rFonts w:ascii="GHEA Grapalat" w:hAnsi="GHEA Grapalat"/>
                <w:bCs/>
                <w:iCs/>
                <w:sz w:val="16"/>
                <w:szCs w:val="16"/>
              </w:rPr>
              <w:t>100</w:t>
            </w:r>
          </w:p>
        </w:tc>
        <w:tc>
          <w:tcPr>
            <w:tcW w:w="13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jc w:val="center"/>
              <w:rPr>
                <w:lang w:val="hy-AM" w:eastAsia="hy-AM"/>
              </w:rPr>
            </w:pPr>
            <w:r w:rsidRPr="003D6884">
              <w:rPr>
                <w:rFonts w:ascii="GHEA Grapalat" w:hAnsi="GHEA Grapalat"/>
                <w:sz w:val="16"/>
                <w:szCs w:val="16"/>
                <w:lang w:val="hy-AM" w:eastAsia="hy-AM"/>
              </w:rPr>
              <w:t>Пл</w:t>
            </w:r>
            <w:r w:rsidRPr="003D6884">
              <w:rPr>
                <w:rFonts w:ascii="Calibri" w:hAnsi="Calibri" w:cs="Calibri"/>
                <w:sz w:val="16"/>
                <w:szCs w:val="16"/>
                <w:lang w:val="hy-AM" w:eastAsia="hy-AM"/>
              </w:rPr>
              <w:t> </w:t>
            </w:r>
            <w:r w:rsidRPr="003D6884">
              <w:rPr>
                <w:rFonts w:ascii="Cambria Math" w:hAnsi="Cambria Math"/>
                <w:sz w:val="16"/>
                <w:szCs w:val="16"/>
                <w:lang w:val="hy-AM" w:eastAsia="hy-AM"/>
              </w:rPr>
              <w:t>. </w:t>
            </w:r>
            <w:r w:rsidRPr="003D6884">
              <w:rPr>
                <w:rFonts w:ascii="GHEA Grapalat" w:hAnsi="GHEA Grapalat"/>
                <w:sz w:val="16"/>
                <w:szCs w:val="16"/>
                <w:lang w:val="hy-AM" w:eastAsia="hy-AM"/>
              </w:rPr>
              <w:t>Ереван</w:t>
            </w:r>
            <w:r w:rsidRPr="003D6884">
              <w:rPr>
                <w:rFonts w:ascii="Calibri" w:hAnsi="Calibri" w:cs="Calibri"/>
                <w:sz w:val="16"/>
                <w:szCs w:val="16"/>
                <w:lang w:val="hy-AM" w:eastAsia="hy-AM"/>
              </w:rPr>
              <w:t> </w:t>
            </w:r>
            <w:r w:rsidRPr="003D6884">
              <w:rPr>
                <w:rFonts w:ascii="GHEA Grapalat" w:hAnsi="GHEA Grapalat"/>
                <w:sz w:val="16"/>
                <w:szCs w:val="16"/>
                <w:lang w:val="hy-AM" w:eastAsia="hy-AM"/>
              </w:rPr>
              <w:t>,</w:t>
            </w:r>
            <w:r w:rsidRPr="003D6884">
              <w:rPr>
                <w:rFonts w:ascii="Calibri" w:hAnsi="Calibri" w:cs="Calibri"/>
                <w:sz w:val="16"/>
                <w:szCs w:val="16"/>
                <w:lang w:val="hy-AM" w:eastAsia="hy-AM"/>
              </w:rPr>
              <w:t> </w:t>
            </w:r>
            <w:r w:rsidRPr="003D6884">
              <w:rPr>
                <w:rFonts w:ascii="GHEA Grapalat" w:hAnsi="GHEA Grapalat" w:cs="GHEA Grapalat"/>
                <w:sz w:val="16"/>
                <w:szCs w:val="16"/>
                <w:lang w:val="hy-AM" w:eastAsia="hy-AM"/>
              </w:rPr>
              <w:t>Дро</w:t>
            </w:r>
            <w:r w:rsidRPr="003D6884">
              <w:rPr>
                <w:rFonts w:ascii="Calibri" w:hAnsi="Calibri" w:cs="Calibri"/>
                <w:sz w:val="16"/>
                <w:szCs w:val="16"/>
                <w:lang w:val="hy-AM" w:eastAsia="hy-AM"/>
              </w:rPr>
              <w:t> </w:t>
            </w:r>
            <w:r w:rsidRPr="003D6884">
              <w:rPr>
                <w:rFonts w:ascii="GHEA Grapalat" w:hAnsi="GHEA Grapalat"/>
                <w:sz w:val="16"/>
                <w:szCs w:val="16"/>
                <w:lang w:val="hy-AM" w:eastAsia="hy-AM"/>
              </w:rPr>
              <w:t>17</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50451" w:rsidRPr="00BE3DCD" w:rsidRDefault="00350451" w:rsidP="00350451">
            <w:pPr>
              <w:jc w:val="center"/>
              <w:rPr>
                <w:rFonts w:ascii="GHEA Grapalat" w:hAnsi="GHEA Grapalat"/>
                <w:sz w:val="16"/>
                <w:szCs w:val="16"/>
              </w:rPr>
            </w:pPr>
            <w:r w:rsidRPr="00BE3DCD">
              <w:rPr>
                <w:rFonts w:ascii="GHEA Grapalat" w:hAnsi="GHEA Grapalat"/>
                <w:bCs/>
                <w:iCs/>
                <w:sz w:val="16"/>
                <w:szCs w:val="16"/>
              </w:rPr>
              <w:t>100</w:t>
            </w:r>
          </w:p>
        </w:tc>
        <w:tc>
          <w:tcPr>
            <w:tcW w:w="12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GHEA Grapalat" w:hAnsi="GHEA Grapalat"/>
                <w:sz w:val="14"/>
                <w:szCs w:val="14"/>
                <w:lang w:val="hy-AM" w:eastAsia="hy-AM"/>
              </w:rPr>
              <w:t>Не позднее чем через</w:t>
            </w:r>
            <w:r w:rsidRPr="003D6884">
              <w:rPr>
                <w:rFonts w:ascii="Calibri" w:hAnsi="Calibri" w:cs="Calibri"/>
                <w:sz w:val="14"/>
                <w:szCs w:val="14"/>
                <w:lang w:val="hy-AM" w:eastAsia="hy-AM"/>
              </w:rPr>
              <w:t> </w:t>
            </w:r>
            <w:r w:rsidRPr="003D6884">
              <w:rPr>
                <w:rFonts w:ascii="GHEA Grapalat" w:hAnsi="GHEA Grapalat"/>
                <w:sz w:val="14"/>
                <w:szCs w:val="14"/>
                <w:lang w:val="hy-AM" w:eastAsia="hy-AM"/>
              </w:rPr>
              <w:t>25</w:t>
            </w:r>
            <w:r w:rsidRPr="003D6884">
              <w:rPr>
                <w:rFonts w:ascii="Calibri" w:hAnsi="Calibri" w:cs="Calibri"/>
                <w:sz w:val="14"/>
                <w:szCs w:val="14"/>
                <w:lang w:val="hy-AM" w:eastAsia="hy-AM"/>
              </w:rPr>
              <w:t> </w:t>
            </w:r>
            <w:r w:rsidRPr="003D6884">
              <w:rPr>
                <w:rFonts w:ascii="GHEA Grapalat" w:hAnsi="GHEA Grapalat"/>
                <w:sz w:val="14"/>
                <w:szCs w:val="14"/>
                <w:lang w:val="hy-AM" w:eastAsia="hy-AM"/>
              </w:rPr>
              <w:t>.</w:t>
            </w:r>
            <w:r w:rsidRPr="003D6884">
              <w:rPr>
                <w:rFonts w:ascii="Calibri" w:hAnsi="Calibri" w:cs="Calibri"/>
                <w:sz w:val="14"/>
                <w:szCs w:val="14"/>
                <w:lang w:val="hy-AM" w:eastAsia="hy-AM"/>
              </w:rPr>
              <w:t> </w:t>
            </w:r>
            <w:r w:rsidRPr="003D6884">
              <w:rPr>
                <w:rFonts w:ascii="GHEA Grapalat" w:hAnsi="GHEA Grapalat"/>
                <w:sz w:val="14"/>
                <w:szCs w:val="14"/>
                <w:lang w:val="hy-AM" w:eastAsia="hy-AM"/>
              </w:rPr>
              <w:t>12</w:t>
            </w:r>
            <w:r w:rsidRPr="003D6884">
              <w:rPr>
                <w:rFonts w:ascii="Calibri" w:hAnsi="Calibri" w:cs="Calibri"/>
                <w:sz w:val="14"/>
                <w:szCs w:val="14"/>
                <w:lang w:val="hy-AM" w:eastAsia="hy-AM"/>
              </w:rPr>
              <w:t> </w:t>
            </w:r>
            <w:r w:rsidRPr="003D6884">
              <w:rPr>
                <w:rFonts w:ascii="GHEA Grapalat" w:hAnsi="GHEA Grapalat"/>
                <w:sz w:val="14"/>
                <w:szCs w:val="14"/>
                <w:lang w:val="hy-AM" w:eastAsia="hy-AM"/>
              </w:rPr>
              <w:t>.</w:t>
            </w:r>
            <w:r w:rsidRPr="003D6884">
              <w:rPr>
                <w:rFonts w:ascii="Calibri" w:hAnsi="Calibri" w:cs="Calibri"/>
                <w:sz w:val="14"/>
                <w:szCs w:val="14"/>
                <w:lang w:val="hy-AM" w:eastAsia="hy-AM"/>
              </w:rPr>
              <w:t> </w:t>
            </w:r>
            <w:r w:rsidRPr="003D6884">
              <w:rPr>
                <w:rFonts w:ascii="GHEA Grapalat" w:hAnsi="GHEA Grapalat"/>
                <w:sz w:val="14"/>
                <w:szCs w:val="14"/>
                <w:lang w:val="hy-AM" w:eastAsia="hy-AM"/>
              </w:rPr>
              <w:t>2020</w:t>
            </w:r>
          </w:p>
        </w:tc>
      </w:tr>
      <w:tr w:rsidR="00350451" w:rsidRPr="003D6884" w:rsidTr="00350451">
        <w:trPr>
          <w:trHeight w:val="246"/>
        </w:trPr>
        <w:tc>
          <w:tcPr>
            <w:tcW w:w="13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GHEA Grapalat" w:hAnsi="GHEA Grapalat"/>
                <w:sz w:val="16"/>
                <w:szCs w:val="16"/>
                <w:lang w:val="hy-AM" w:eastAsia="hy-AM"/>
              </w:rPr>
              <w:t>20</w:t>
            </w:r>
          </w:p>
        </w:tc>
        <w:tc>
          <w:tcPr>
            <w:tcW w:w="1536" w:type="dxa"/>
            <w:tcBorders>
              <w:top w:val="single" w:sz="6" w:space="0" w:color="000000"/>
              <w:left w:val="single" w:sz="6" w:space="0" w:color="000000"/>
              <w:bottom w:val="single" w:sz="6" w:space="0" w:color="000000"/>
              <w:right w:val="single" w:sz="4" w:space="0" w:color="auto"/>
            </w:tcBorders>
            <w:tcMar>
              <w:top w:w="0" w:type="dxa"/>
              <w:left w:w="108" w:type="dxa"/>
              <w:bottom w:w="0" w:type="dxa"/>
              <w:right w:w="108" w:type="dxa"/>
            </w:tcMar>
            <w:vAlign w:val="center"/>
            <w:hideMark/>
          </w:tcPr>
          <w:p w:rsidR="00350451" w:rsidRPr="003D6884" w:rsidRDefault="00350451" w:rsidP="00350451">
            <w:pPr>
              <w:jc w:val="center"/>
              <w:rPr>
                <w:lang w:val="hy-AM" w:eastAsia="hy-AM"/>
              </w:rPr>
            </w:pPr>
            <w:r w:rsidRPr="003D6884">
              <w:rPr>
                <w:rFonts w:ascii="GHEA Grapalat" w:hAnsi="GHEA Grapalat"/>
                <w:sz w:val="16"/>
                <w:szCs w:val="16"/>
                <w:lang w:val="hy-AM" w:eastAsia="hy-AM"/>
              </w:rPr>
              <w:t>33600000</w:t>
            </w:r>
          </w:p>
        </w:tc>
        <w:tc>
          <w:tcPr>
            <w:tcW w:w="12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50451" w:rsidRPr="00A60226" w:rsidRDefault="00350451" w:rsidP="00350451">
            <w:pPr>
              <w:jc w:val="center"/>
              <w:rPr>
                <w:rFonts w:asciiTheme="minorHAnsi" w:hAnsiTheme="minorHAnsi" w:cstheme="minorHAnsi"/>
                <w:sz w:val="20"/>
                <w:szCs w:val="20"/>
                <w:lang w:val="hy-AM" w:eastAsia="hy-AM"/>
              </w:rPr>
            </w:pPr>
            <w:r w:rsidRPr="00A60226">
              <w:rPr>
                <w:rFonts w:asciiTheme="minorHAnsi" w:hAnsiTheme="minorHAnsi" w:cstheme="minorHAnsi"/>
                <w:sz w:val="20"/>
                <w:szCs w:val="20"/>
                <w:lang w:val="hy-AM" w:eastAsia="hy-AM"/>
              </w:rPr>
              <w:t>диазепам</w:t>
            </w:r>
          </w:p>
          <w:p w:rsidR="00350451" w:rsidRPr="003D6884" w:rsidRDefault="00350451" w:rsidP="00350451">
            <w:pPr>
              <w:jc w:val="center"/>
              <w:rPr>
                <w:rFonts w:asciiTheme="minorHAnsi" w:hAnsiTheme="minorHAnsi" w:cstheme="minorHAnsi"/>
                <w:sz w:val="20"/>
                <w:szCs w:val="20"/>
                <w:lang w:val="hy-AM" w:eastAsia="hy-AM"/>
              </w:rPr>
            </w:pPr>
          </w:p>
        </w:tc>
        <w:tc>
          <w:tcPr>
            <w:tcW w:w="1128" w:type="dxa"/>
            <w:tcBorders>
              <w:top w:val="single" w:sz="6" w:space="0" w:color="000000"/>
              <w:left w:val="single" w:sz="4" w:space="0" w:color="auto"/>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Calibri" w:hAnsi="Calibri" w:cs="Calibri"/>
                <w:sz w:val="16"/>
                <w:szCs w:val="16"/>
                <w:lang w:val="hy-AM" w:eastAsia="hy-AM"/>
              </w:rPr>
              <w:t> </w:t>
            </w:r>
          </w:p>
        </w:tc>
        <w:tc>
          <w:tcPr>
            <w:tcW w:w="14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50451" w:rsidRPr="00350451" w:rsidRDefault="00350451" w:rsidP="00350451">
            <w:pPr>
              <w:rPr>
                <w:sz w:val="16"/>
                <w:szCs w:val="16"/>
              </w:rPr>
            </w:pPr>
            <w:r w:rsidRPr="00350451">
              <w:rPr>
                <w:sz w:val="16"/>
                <w:szCs w:val="16"/>
              </w:rPr>
              <w:t>Таблетка 10 мг</w:t>
            </w:r>
          </w:p>
        </w:tc>
        <w:tc>
          <w:tcPr>
            <w:tcW w:w="10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50451" w:rsidRDefault="00350451" w:rsidP="00350451">
            <w:pPr>
              <w:rPr>
                <w:sz w:val="16"/>
                <w:szCs w:val="16"/>
              </w:rPr>
            </w:pPr>
            <w:r w:rsidRPr="00350451">
              <w:rPr>
                <w:sz w:val="16"/>
                <w:szCs w:val="16"/>
              </w:rPr>
              <w:t>часть</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jc w:val="center"/>
              <w:rPr>
                <w:lang w:val="hy-AM" w:eastAsia="hy-AM"/>
              </w:rPr>
            </w:pPr>
            <w:r w:rsidRPr="003D6884">
              <w:rPr>
                <w:rFonts w:ascii="Calibri" w:hAnsi="Calibri" w:cs="Calibri"/>
                <w:sz w:val="16"/>
                <w:szCs w:val="16"/>
                <w:lang w:val="hy-AM" w:eastAsia="hy-AM"/>
              </w:rPr>
              <w:t> </w:t>
            </w:r>
          </w:p>
        </w:tc>
        <w:tc>
          <w:tcPr>
            <w:tcW w:w="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jc w:val="center"/>
              <w:rPr>
                <w:lang w:val="hy-AM" w:eastAsia="hy-AM"/>
              </w:rPr>
            </w:pPr>
            <w:r w:rsidRPr="003D6884">
              <w:rPr>
                <w:rFonts w:ascii="Calibri" w:hAnsi="Calibri" w:cs="Calibri"/>
                <w:sz w:val="16"/>
                <w:szCs w:val="16"/>
                <w:lang w:val="hy-AM" w:eastAsia="hy-AM"/>
              </w:rPr>
              <w:t> </w:t>
            </w:r>
          </w:p>
        </w:tc>
        <w:tc>
          <w:tcPr>
            <w:tcW w:w="9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50451" w:rsidRPr="00BE3DCD" w:rsidRDefault="00350451" w:rsidP="00350451">
            <w:pPr>
              <w:jc w:val="center"/>
              <w:rPr>
                <w:rFonts w:ascii="GHEA Grapalat" w:hAnsi="GHEA Grapalat"/>
                <w:sz w:val="16"/>
                <w:szCs w:val="16"/>
              </w:rPr>
            </w:pPr>
            <w:r w:rsidRPr="00BE3DCD">
              <w:rPr>
                <w:rFonts w:ascii="GHEA Grapalat" w:hAnsi="GHEA Grapalat"/>
                <w:bCs/>
                <w:iCs/>
                <w:sz w:val="16"/>
                <w:szCs w:val="16"/>
              </w:rPr>
              <w:t>1000</w:t>
            </w:r>
          </w:p>
        </w:tc>
        <w:tc>
          <w:tcPr>
            <w:tcW w:w="13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jc w:val="center"/>
              <w:rPr>
                <w:lang w:val="hy-AM" w:eastAsia="hy-AM"/>
              </w:rPr>
            </w:pPr>
            <w:r w:rsidRPr="003D6884">
              <w:rPr>
                <w:rFonts w:ascii="GHEA Grapalat" w:hAnsi="GHEA Grapalat"/>
                <w:sz w:val="16"/>
                <w:szCs w:val="16"/>
                <w:lang w:val="hy-AM" w:eastAsia="hy-AM"/>
              </w:rPr>
              <w:t>Пл</w:t>
            </w:r>
            <w:r w:rsidRPr="003D6884">
              <w:rPr>
                <w:rFonts w:ascii="Calibri" w:hAnsi="Calibri" w:cs="Calibri"/>
                <w:sz w:val="16"/>
                <w:szCs w:val="16"/>
                <w:lang w:val="hy-AM" w:eastAsia="hy-AM"/>
              </w:rPr>
              <w:t> </w:t>
            </w:r>
            <w:r w:rsidRPr="003D6884">
              <w:rPr>
                <w:rFonts w:ascii="Cambria Math" w:hAnsi="Cambria Math"/>
                <w:sz w:val="16"/>
                <w:szCs w:val="16"/>
                <w:lang w:val="hy-AM" w:eastAsia="hy-AM"/>
              </w:rPr>
              <w:t>. </w:t>
            </w:r>
            <w:r w:rsidRPr="003D6884">
              <w:rPr>
                <w:rFonts w:ascii="GHEA Grapalat" w:hAnsi="GHEA Grapalat"/>
                <w:sz w:val="16"/>
                <w:szCs w:val="16"/>
                <w:lang w:val="hy-AM" w:eastAsia="hy-AM"/>
              </w:rPr>
              <w:t>Ереван</w:t>
            </w:r>
            <w:r w:rsidRPr="003D6884">
              <w:rPr>
                <w:rFonts w:ascii="Calibri" w:hAnsi="Calibri" w:cs="Calibri"/>
                <w:sz w:val="16"/>
                <w:szCs w:val="16"/>
                <w:lang w:val="hy-AM" w:eastAsia="hy-AM"/>
              </w:rPr>
              <w:t> </w:t>
            </w:r>
            <w:r w:rsidRPr="003D6884">
              <w:rPr>
                <w:rFonts w:ascii="GHEA Grapalat" w:hAnsi="GHEA Grapalat"/>
                <w:sz w:val="16"/>
                <w:szCs w:val="16"/>
                <w:lang w:val="hy-AM" w:eastAsia="hy-AM"/>
              </w:rPr>
              <w:t>,</w:t>
            </w:r>
            <w:r w:rsidRPr="003D6884">
              <w:rPr>
                <w:rFonts w:ascii="Calibri" w:hAnsi="Calibri" w:cs="Calibri"/>
                <w:sz w:val="16"/>
                <w:szCs w:val="16"/>
                <w:lang w:val="hy-AM" w:eastAsia="hy-AM"/>
              </w:rPr>
              <w:t> </w:t>
            </w:r>
            <w:r w:rsidRPr="003D6884">
              <w:rPr>
                <w:rFonts w:ascii="GHEA Grapalat" w:hAnsi="GHEA Grapalat" w:cs="GHEA Grapalat"/>
                <w:sz w:val="16"/>
                <w:szCs w:val="16"/>
                <w:lang w:val="hy-AM" w:eastAsia="hy-AM"/>
              </w:rPr>
              <w:t>Дро</w:t>
            </w:r>
            <w:r w:rsidRPr="003D6884">
              <w:rPr>
                <w:rFonts w:ascii="Calibri" w:hAnsi="Calibri" w:cs="Calibri"/>
                <w:sz w:val="16"/>
                <w:szCs w:val="16"/>
                <w:lang w:val="hy-AM" w:eastAsia="hy-AM"/>
              </w:rPr>
              <w:t> </w:t>
            </w:r>
            <w:r w:rsidRPr="003D6884">
              <w:rPr>
                <w:rFonts w:ascii="GHEA Grapalat" w:hAnsi="GHEA Grapalat"/>
                <w:sz w:val="16"/>
                <w:szCs w:val="16"/>
                <w:lang w:val="hy-AM" w:eastAsia="hy-AM"/>
              </w:rPr>
              <w:t>17</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50451" w:rsidRPr="00BE3DCD" w:rsidRDefault="00350451" w:rsidP="00350451">
            <w:pPr>
              <w:jc w:val="center"/>
              <w:rPr>
                <w:rFonts w:ascii="GHEA Grapalat" w:hAnsi="GHEA Grapalat"/>
                <w:sz w:val="16"/>
                <w:szCs w:val="16"/>
              </w:rPr>
            </w:pPr>
            <w:r w:rsidRPr="00BE3DCD">
              <w:rPr>
                <w:rFonts w:ascii="GHEA Grapalat" w:hAnsi="GHEA Grapalat"/>
                <w:bCs/>
                <w:iCs/>
                <w:sz w:val="16"/>
                <w:szCs w:val="16"/>
              </w:rPr>
              <w:t>1000</w:t>
            </w:r>
          </w:p>
        </w:tc>
        <w:tc>
          <w:tcPr>
            <w:tcW w:w="12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GHEA Grapalat" w:hAnsi="GHEA Grapalat"/>
                <w:sz w:val="14"/>
                <w:szCs w:val="14"/>
                <w:lang w:val="hy-AM" w:eastAsia="hy-AM"/>
              </w:rPr>
              <w:t>Не позднее чем через</w:t>
            </w:r>
            <w:r w:rsidRPr="003D6884">
              <w:rPr>
                <w:rFonts w:ascii="Calibri" w:hAnsi="Calibri" w:cs="Calibri"/>
                <w:sz w:val="14"/>
                <w:szCs w:val="14"/>
                <w:lang w:val="hy-AM" w:eastAsia="hy-AM"/>
              </w:rPr>
              <w:t> </w:t>
            </w:r>
            <w:r w:rsidRPr="003D6884">
              <w:rPr>
                <w:rFonts w:ascii="GHEA Grapalat" w:hAnsi="GHEA Grapalat"/>
                <w:sz w:val="14"/>
                <w:szCs w:val="14"/>
                <w:lang w:val="hy-AM" w:eastAsia="hy-AM"/>
              </w:rPr>
              <w:t>25</w:t>
            </w:r>
            <w:r w:rsidRPr="003D6884">
              <w:rPr>
                <w:rFonts w:ascii="Calibri" w:hAnsi="Calibri" w:cs="Calibri"/>
                <w:sz w:val="14"/>
                <w:szCs w:val="14"/>
                <w:lang w:val="hy-AM" w:eastAsia="hy-AM"/>
              </w:rPr>
              <w:t> </w:t>
            </w:r>
            <w:r w:rsidRPr="003D6884">
              <w:rPr>
                <w:rFonts w:ascii="GHEA Grapalat" w:hAnsi="GHEA Grapalat"/>
                <w:sz w:val="14"/>
                <w:szCs w:val="14"/>
                <w:lang w:val="hy-AM" w:eastAsia="hy-AM"/>
              </w:rPr>
              <w:t>.</w:t>
            </w:r>
            <w:r w:rsidRPr="003D6884">
              <w:rPr>
                <w:rFonts w:ascii="Calibri" w:hAnsi="Calibri" w:cs="Calibri"/>
                <w:sz w:val="14"/>
                <w:szCs w:val="14"/>
                <w:lang w:val="hy-AM" w:eastAsia="hy-AM"/>
              </w:rPr>
              <w:t> </w:t>
            </w:r>
            <w:r w:rsidRPr="003D6884">
              <w:rPr>
                <w:rFonts w:ascii="GHEA Grapalat" w:hAnsi="GHEA Grapalat"/>
                <w:sz w:val="14"/>
                <w:szCs w:val="14"/>
                <w:lang w:val="hy-AM" w:eastAsia="hy-AM"/>
              </w:rPr>
              <w:t>12</w:t>
            </w:r>
            <w:r w:rsidRPr="003D6884">
              <w:rPr>
                <w:rFonts w:ascii="Calibri" w:hAnsi="Calibri" w:cs="Calibri"/>
                <w:sz w:val="14"/>
                <w:szCs w:val="14"/>
                <w:lang w:val="hy-AM" w:eastAsia="hy-AM"/>
              </w:rPr>
              <w:t> </w:t>
            </w:r>
            <w:r w:rsidRPr="003D6884">
              <w:rPr>
                <w:rFonts w:ascii="GHEA Grapalat" w:hAnsi="GHEA Grapalat"/>
                <w:sz w:val="14"/>
                <w:szCs w:val="14"/>
                <w:lang w:val="hy-AM" w:eastAsia="hy-AM"/>
              </w:rPr>
              <w:t>.</w:t>
            </w:r>
            <w:r w:rsidRPr="003D6884">
              <w:rPr>
                <w:rFonts w:ascii="Calibri" w:hAnsi="Calibri" w:cs="Calibri"/>
                <w:sz w:val="14"/>
                <w:szCs w:val="14"/>
                <w:lang w:val="hy-AM" w:eastAsia="hy-AM"/>
              </w:rPr>
              <w:t> </w:t>
            </w:r>
            <w:r w:rsidRPr="003D6884">
              <w:rPr>
                <w:rFonts w:ascii="GHEA Grapalat" w:hAnsi="GHEA Grapalat"/>
                <w:sz w:val="14"/>
                <w:szCs w:val="14"/>
                <w:lang w:val="hy-AM" w:eastAsia="hy-AM"/>
              </w:rPr>
              <w:t>2020</w:t>
            </w:r>
          </w:p>
        </w:tc>
      </w:tr>
      <w:tr w:rsidR="00350451" w:rsidRPr="003D6884" w:rsidTr="00350451">
        <w:trPr>
          <w:trHeight w:val="246"/>
        </w:trPr>
        <w:tc>
          <w:tcPr>
            <w:tcW w:w="13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GHEA Grapalat" w:hAnsi="GHEA Grapalat"/>
                <w:sz w:val="16"/>
                <w:szCs w:val="16"/>
                <w:lang w:val="hy-AM" w:eastAsia="hy-AM"/>
              </w:rPr>
              <w:t>21</w:t>
            </w:r>
          </w:p>
        </w:tc>
        <w:tc>
          <w:tcPr>
            <w:tcW w:w="1536" w:type="dxa"/>
            <w:tcBorders>
              <w:top w:val="single" w:sz="6" w:space="0" w:color="000000"/>
              <w:left w:val="single" w:sz="6" w:space="0" w:color="000000"/>
              <w:bottom w:val="single" w:sz="6" w:space="0" w:color="000000"/>
              <w:right w:val="single" w:sz="4" w:space="0" w:color="auto"/>
            </w:tcBorders>
            <w:tcMar>
              <w:top w:w="0" w:type="dxa"/>
              <w:left w:w="108" w:type="dxa"/>
              <w:bottom w:w="0" w:type="dxa"/>
              <w:right w:w="108" w:type="dxa"/>
            </w:tcMar>
            <w:vAlign w:val="center"/>
            <w:hideMark/>
          </w:tcPr>
          <w:p w:rsidR="00350451" w:rsidRPr="003D6884" w:rsidRDefault="00350451" w:rsidP="00350451">
            <w:pPr>
              <w:jc w:val="center"/>
              <w:rPr>
                <w:lang w:val="hy-AM" w:eastAsia="hy-AM"/>
              </w:rPr>
            </w:pPr>
            <w:r w:rsidRPr="003D6884">
              <w:rPr>
                <w:rFonts w:ascii="GHEA Grapalat" w:hAnsi="GHEA Grapalat"/>
                <w:sz w:val="16"/>
                <w:szCs w:val="16"/>
                <w:lang w:val="hy-AM" w:eastAsia="hy-AM"/>
              </w:rPr>
              <w:t>33600000</w:t>
            </w:r>
          </w:p>
        </w:tc>
        <w:tc>
          <w:tcPr>
            <w:tcW w:w="12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50451" w:rsidRPr="00A60226" w:rsidRDefault="00350451" w:rsidP="00350451">
            <w:pPr>
              <w:jc w:val="center"/>
              <w:rPr>
                <w:rFonts w:asciiTheme="minorHAnsi" w:hAnsiTheme="minorHAnsi" w:cstheme="minorHAnsi"/>
                <w:sz w:val="20"/>
                <w:szCs w:val="20"/>
                <w:lang w:val="hy-AM" w:eastAsia="hy-AM"/>
              </w:rPr>
            </w:pPr>
            <w:r w:rsidRPr="00A60226">
              <w:rPr>
                <w:rFonts w:asciiTheme="minorHAnsi" w:hAnsiTheme="minorHAnsi" w:cstheme="minorHAnsi"/>
                <w:sz w:val="20"/>
                <w:szCs w:val="20"/>
                <w:lang w:val="hy-AM" w:eastAsia="hy-AM"/>
              </w:rPr>
              <w:t>диазепам</w:t>
            </w:r>
          </w:p>
          <w:p w:rsidR="00350451" w:rsidRPr="003D6884" w:rsidRDefault="00350451" w:rsidP="00350451">
            <w:pPr>
              <w:jc w:val="center"/>
              <w:rPr>
                <w:rFonts w:asciiTheme="minorHAnsi" w:hAnsiTheme="minorHAnsi" w:cstheme="minorHAnsi"/>
                <w:sz w:val="20"/>
                <w:szCs w:val="20"/>
                <w:lang w:val="hy-AM" w:eastAsia="hy-AM"/>
              </w:rPr>
            </w:pPr>
          </w:p>
        </w:tc>
        <w:tc>
          <w:tcPr>
            <w:tcW w:w="1128" w:type="dxa"/>
            <w:tcBorders>
              <w:top w:val="single" w:sz="6" w:space="0" w:color="000000"/>
              <w:left w:val="single" w:sz="4" w:space="0" w:color="auto"/>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Calibri" w:hAnsi="Calibri" w:cs="Calibri"/>
                <w:sz w:val="16"/>
                <w:szCs w:val="16"/>
                <w:lang w:val="hy-AM" w:eastAsia="hy-AM"/>
              </w:rPr>
              <w:t> </w:t>
            </w:r>
          </w:p>
        </w:tc>
        <w:tc>
          <w:tcPr>
            <w:tcW w:w="14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50451" w:rsidRPr="00350451" w:rsidRDefault="00350451" w:rsidP="00350451">
            <w:pPr>
              <w:rPr>
                <w:sz w:val="16"/>
                <w:szCs w:val="16"/>
              </w:rPr>
            </w:pPr>
            <w:r w:rsidRPr="00350451">
              <w:rPr>
                <w:sz w:val="16"/>
                <w:szCs w:val="16"/>
              </w:rPr>
              <w:t>Таблетка 5 мг</w:t>
            </w:r>
          </w:p>
        </w:tc>
        <w:tc>
          <w:tcPr>
            <w:tcW w:w="10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50451" w:rsidRDefault="00350451" w:rsidP="00350451">
            <w:pPr>
              <w:rPr>
                <w:sz w:val="16"/>
                <w:szCs w:val="16"/>
              </w:rPr>
            </w:pPr>
            <w:r w:rsidRPr="00350451">
              <w:rPr>
                <w:sz w:val="16"/>
                <w:szCs w:val="16"/>
              </w:rPr>
              <w:t>часть</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jc w:val="center"/>
              <w:rPr>
                <w:lang w:val="hy-AM" w:eastAsia="hy-AM"/>
              </w:rPr>
            </w:pPr>
            <w:r w:rsidRPr="003D6884">
              <w:rPr>
                <w:rFonts w:ascii="Calibri" w:hAnsi="Calibri" w:cs="Calibri"/>
                <w:sz w:val="16"/>
                <w:szCs w:val="16"/>
                <w:lang w:val="hy-AM" w:eastAsia="hy-AM"/>
              </w:rPr>
              <w:t> </w:t>
            </w:r>
          </w:p>
        </w:tc>
        <w:tc>
          <w:tcPr>
            <w:tcW w:w="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jc w:val="center"/>
              <w:rPr>
                <w:lang w:val="hy-AM" w:eastAsia="hy-AM"/>
              </w:rPr>
            </w:pPr>
            <w:r w:rsidRPr="003D6884">
              <w:rPr>
                <w:rFonts w:ascii="Calibri" w:hAnsi="Calibri" w:cs="Calibri"/>
                <w:sz w:val="16"/>
                <w:szCs w:val="16"/>
                <w:lang w:val="hy-AM" w:eastAsia="hy-AM"/>
              </w:rPr>
              <w:t> </w:t>
            </w:r>
          </w:p>
        </w:tc>
        <w:tc>
          <w:tcPr>
            <w:tcW w:w="9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50451" w:rsidRPr="00BE3DCD" w:rsidRDefault="00350451" w:rsidP="00350451">
            <w:pPr>
              <w:jc w:val="center"/>
              <w:rPr>
                <w:rFonts w:ascii="GHEA Grapalat" w:hAnsi="GHEA Grapalat"/>
                <w:sz w:val="16"/>
                <w:szCs w:val="16"/>
              </w:rPr>
            </w:pPr>
            <w:r w:rsidRPr="00BE3DCD">
              <w:rPr>
                <w:rFonts w:ascii="GHEA Grapalat" w:hAnsi="GHEA Grapalat"/>
                <w:bCs/>
                <w:iCs/>
                <w:sz w:val="16"/>
                <w:szCs w:val="16"/>
              </w:rPr>
              <w:t>1000</w:t>
            </w:r>
          </w:p>
        </w:tc>
        <w:tc>
          <w:tcPr>
            <w:tcW w:w="13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jc w:val="center"/>
              <w:rPr>
                <w:lang w:val="hy-AM" w:eastAsia="hy-AM"/>
              </w:rPr>
            </w:pPr>
            <w:r w:rsidRPr="003D6884">
              <w:rPr>
                <w:rFonts w:ascii="GHEA Grapalat" w:hAnsi="GHEA Grapalat"/>
                <w:sz w:val="16"/>
                <w:szCs w:val="16"/>
                <w:lang w:val="hy-AM" w:eastAsia="hy-AM"/>
              </w:rPr>
              <w:t>Пл</w:t>
            </w:r>
            <w:r w:rsidRPr="003D6884">
              <w:rPr>
                <w:rFonts w:ascii="Calibri" w:hAnsi="Calibri" w:cs="Calibri"/>
                <w:sz w:val="16"/>
                <w:szCs w:val="16"/>
                <w:lang w:val="hy-AM" w:eastAsia="hy-AM"/>
              </w:rPr>
              <w:t> </w:t>
            </w:r>
            <w:r w:rsidRPr="003D6884">
              <w:rPr>
                <w:rFonts w:ascii="Cambria Math" w:hAnsi="Cambria Math"/>
                <w:sz w:val="16"/>
                <w:szCs w:val="16"/>
                <w:lang w:val="hy-AM" w:eastAsia="hy-AM"/>
              </w:rPr>
              <w:t>. </w:t>
            </w:r>
            <w:r w:rsidRPr="003D6884">
              <w:rPr>
                <w:rFonts w:ascii="GHEA Grapalat" w:hAnsi="GHEA Grapalat"/>
                <w:sz w:val="16"/>
                <w:szCs w:val="16"/>
                <w:lang w:val="hy-AM" w:eastAsia="hy-AM"/>
              </w:rPr>
              <w:t>Ереван</w:t>
            </w:r>
            <w:r w:rsidRPr="003D6884">
              <w:rPr>
                <w:rFonts w:ascii="Calibri" w:hAnsi="Calibri" w:cs="Calibri"/>
                <w:sz w:val="16"/>
                <w:szCs w:val="16"/>
                <w:lang w:val="hy-AM" w:eastAsia="hy-AM"/>
              </w:rPr>
              <w:t> </w:t>
            </w:r>
            <w:r w:rsidRPr="003D6884">
              <w:rPr>
                <w:rFonts w:ascii="GHEA Grapalat" w:hAnsi="GHEA Grapalat"/>
                <w:sz w:val="16"/>
                <w:szCs w:val="16"/>
                <w:lang w:val="hy-AM" w:eastAsia="hy-AM"/>
              </w:rPr>
              <w:t>,</w:t>
            </w:r>
            <w:r w:rsidRPr="003D6884">
              <w:rPr>
                <w:rFonts w:ascii="Calibri" w:hAnsi="Calibri" w:cs="Calibri"/>
                <w:sz w:val="16"/>
                <w:szCs w:val="16"/>
                <w:lang w:val="hy-AM" w:eastAsia="hy-AM"/>
              </w:rPr>
              <w:t> </w:t>
            </w:r>
            <w:r w:rsidRPr="003D6884">
              <w:rPr>
                <w:rFonts w:ascii="GHEA Grapalat" w:hAnsi="GHEA Grapalat" w:cs="GHEA Grapalat"/>
                <w:sz w:val="16"/>
                <w:szCs w:val="16"/>
                <w:lang w:val="hy-AM" w:eastAsia="hy-AM"/>
              </w:rPr>
              <w:t>Дро</w:t>
            </w:r>
            <w:r w:rsidRPr="003D6884">
              <w:rPr>
                <w:rFonts w:ascii="Calibri" w:hAnsi="Calibri" w:cs="Calibri"/>
                <w:sz w:val="16"/>
                <w:szCs w:val="16"/>
                <w:lang w:val="hy-AM" w:eastAsia="hy-AM"/>
              </w:rPr>
              <w:t> </w:t>
            </w:r>
            <w:r w:rsidRPr="003D6884">
              <w:rPr>
                <w:rFonts w:ascii="GHEA Grapalat" w:hAnsi="GHEA Grapalat"/>
                <w:sz w:val="16"/>
                <w:szCs w:val="16"/>
                <w:lang w:val="hy-AM" w:eastAsia="hy-AM"/>
              </w:rPr>
              <w:t>17</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50451" w:rsidRPr="00BE3DCD" w:rsidRDefault="00350451" w:rsidP="00350451">
            <w:pPr>
              <w:jc w:val="center"/>
              <w:rPr>
                <w:rFonts w:ascii="GHEA Grapalat" w:hAnsi="GHEA Grapalat"/>
                <w:sz w:val="16"/>
                <w:szCs w:val="16"/>
              </w:rPr>
            </w:pPr>
            <w:r w:rsidRPr="00BE3DCD">
              <w:rPr>
                <w:rFonts w:ascii="GHEA Grapalat" w:hAnsi="GHEA Grapalat"/>
                <w:bCs/>
                <w:iCs/>
                <w:sz w:val="16"/>
                <w:szCs w:val="16"/>
              </w:rPr>
              <w:t>1000</w:t>
            </w:r>
          </w:p>
        </w:tc>
        <w:tc>
          <w:tcPr>
            <w:tcW w:w="12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GHEA Grapalat" w:hAnsi="GHEA Grapalat"/>
                <w:sz w:val="14"/>
                <w:szCs w:val="14"/>
                <w:lang w:val="hy-AM" w:eastAsia="hy-AM"/>
              </w:rPr>
              <w:t>Не позднее чем через</w:t>
            </w:r>
            <w:r w:rsidRPr="003D6884">
              <w:rPr>
                <w:rFonts w:ascii="Calibri" w:hAnsi="Calibri" w:cs="Calibri"/>
                <w:sz w:val="14"/>
                <w:szCs w:val="14"/>
                <w:lang w:val="hy-AM" w:eastAsia="hy-AM"/>
              </w:rPr>
              <w:t> </w:t>
            </w:r>
            <w:r w:rsidRPr="003D6884">
              <w:rPr>
                <w:rFonts w:ascii="GHEA Grapalat" w:hAnsi="GHEA Grapalat"/>
                <w:sz w:val="14"/>
                <w:szCs w:val="14"/>
                <w:lang w:val="hy-AM" w:eastAsia="hy-AM"/>
              </w:rPr>
              <w:t>25</w:t>
            </w:r>
            <w:r w:rsidRPr="003D6884">
              <w:rPr>
                <w:rFonts w:ascii="Calibri" w:hAnsi="Calibri" w:cs="Calibri"/>
                <w:sz w:val="14"/>
                <w:szCs w:val="14"/>
                <w:lang w:val="hy-AM" w:eastAsia="hy-AM"/>
              </w:rPr>
              <w:t> </w:t>
            </w:r>
            <w:r w:rsidRPr="003D6884">
              <w:rPr>
                <w:rFonts w:ascii="GHEA Grapalat" w:hAnsi="GHEA Grapalat"/>
                <w:sz w:val="14"/>
                <w:szCs w:val="14"/>
                <w:lang w:val="hy-AM" w:eastAsia="hy-AM"/>
              </w:rPr>
              <w:t>.</w:t>
            </w:r>
            <w:r w:rsidRPr="003D6884">
              <w:rPr>
                <w:rFonts w:ascii="Calibri" w:hAnsi="Calibri" w:cs="Calibri"/>
                <w:sz w:val="14"/>
                <w:szCs w:val="14"/>
                <w:lang w:val="hy-AM" w:eastAsia="hy-AM"/>
              </w:rPr>
              <w:t> </w:t>
            </w:r>
            <w:r w:rsidRPr="003D6884">
              <w:rPr>
                <w:rFonts w:ascii="GHEA Grapalat" w:hAnsi="GHEA Grapalat"/>
                <w:sz w:val="14"/>
                <w:szCs w:val="14"/>
                <w:lang w:val="hy-AM" w:eastAsia="hy-AM"/>
              </w:rPr>
              <w:t>12</w:t>
            </w:r>
            <w:r w:rsidRPr="003D6884">
              <w:rPr>
                <w:rFonts w:ascii="Calibri" w:hAnsi="Calibri" w:cs="Calibri"/>
                <w:sz w:val="14"/>
                <w:szCs w:val="14"/>
                <w:lang w:val="hy-AM" w:eastAsia="hy-AM"/>
              </w:rPr>
              <w:t> </w:t>
            </w:r>
            <w:r w:rsidRPr="003D6884">
              <w:rPr>
                <w:rFonts w:ascii="GHEA Grapalat" w:hAnsi="GHEA Grapalat"/>
                <w:sz w:val="14"/>
                <w:szCs w:val="14"/>
                <w:lang w:val="hy-AM" w:eastAsia="hy-AM"/>
              </w:rPr>
              <w:t>.</w:t>
            </w:r>
            <w:r w:rsidRPr="003D6884">
              <w:rPr>
                <w:rFonts w:ascii="Calibri" w:hAnsi="Calibri" w:cs="Calibri"/>
                <w:sz w:val="14"/>
                <w:szCs w:val="14"/>
                <w:lang w:val="hy-AM" w:eastAsia="hy-AM"/>
              </w:rPr>
              <w:t> </w:t>
            </w:r>
            <w:r w:rsidRPr="003D6884">
              <w:rPr>
                <w:rFonts w:ascii="GHEA Grapalat" w:hAnsi="GHEA Grapalat"/>
                <w:sz w:val="14"/>
                <w:szCs w:val="14"/>
                <w:lang w:val="hy-AM" w:eastAsia="hy-AM"/>
              </w:rPr>
              <w:t>2020</w:t>
            </w:r>
          </w:p>
        </w:tc>
      </w:tr>
      <w:tr w:rsidR="00350451" w:rsidRPr="003D6884" w:rsidTr="00350451">
        <w:trPr>
          <w:trHeight w:val="246"/>
        </w:trPr>
        <w:tc>
          <w:tcPr>
            <w:tcW w:w="13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GHEA Grapalat" w:hAnsi="GHEA Grapalat"/>
                <w:sz w:val="16"/>
                <w:szCs w:val="16"/>
                <w:lang w:val="hy-AM" w:eastAsia="hy-AM"/>
              </w:rPr>
              <w:t>22</w:t>
            </w:r>
          </w:p>
        </w:tc>
        <w:tc>
          <w:tcPr>
            <w:tcW w:w="1536" w:type="dxa"/>
            <w:tcBorders>
              <w:top w:val="single" w:sz="6" w:space="0" w:color="000000"/>
              <w:left w:val="single" w:sz="6" w:space="0" w:color="000000"/>
              <w:bottom w:val="single" w:sz="6" w:space="0" w:color="000000"/>
              <w:right w:val="single" w:sz="4" w:space="0" w:color="auto"/>
            </w:tcBorders>
            <w:tcMar>
              <w:top w:w="0" w:type="dxa"/>
              <w:left w:w="108" w:type="dxa"/>
              <w:bottom w:w="0" w:type="dxa"/>
              <w:right w:w="108" w:type="dxa"/>
            </w:tcMar>
            <w:vAlign w:val="center"/>
            <w:hideMark/>
          </w:tcPr>
          <w:p w:rsidR="00350451" w:rsidRPr="003D6884" w:rsidRDefault="00350451" w:rsidP="00350451">
            <w:pPr>
              <w:jc w:val="center"/>
              <w:rPr>
                <w:lang w:val="hy-AM" w:eastAsia="hy-AM"/>
              </w:rPr>
            </w:pPr>
            <w:r w:rsidRPr="003D6884">
              <w:rPr>
                <w:rFonts w:ascii="GHEA Grapalat" w:hAnsi="GHEA Grapalat"/>
                <w:sz w:val="16"/>
                <w:szCs w:val="16"/>
                <w:lang w:val="hy-AM" w:eastAsia="hy-AM"/>
              </w:rPr>
              <w:t>33600000</w:t>
            </w:r>
          </w:p>
        </w:tc>
        <w:tc>
          <w:tcPr>
            <w:tcW w:w="12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50451" w:rsidRPr="00A60226" w:rsidRDefault="00350451" w:rsidP="00350451">
            <w:pPr>
              <w:jc w:val="center"/>
              <w:rPr>
                <w:rFonts w:asciiTheme="minorHAnsi" w:hAnsiTheme="minorHAnsi" w:cstheme="minorHAnsi"/>
                <w:sz w:val="20"/>
                <w:szCs w:val="20"/>
                <w:lang w:val="hy-AM" w:eastAsia="hy-AM"/>
              </w:rPr>
            </w:pPr>
            <w:r w:rsidRPr="00A60226">
              <w:rPr>
                <w:rFonts w:asciiTheme="minorHAnsi" w:hAnsiTheme="minorHAnsi" w:cstheme="minorHAnsi"/>
                <w:sz w:val="20"/>
                <w:szCs w:val="20"/>
                <w:lang w:val="hy-AM" w:eastAsia="hy-AM"/>
              </w:rPr>
              <w:t>Трамадол</w:t>
            </w:r>
          </w:p>
          <w:p w:rsidR="00350451" w:rsidRPr="003D6884" w:rsidRDefault="00350451" w:rsidP="00350451">
            <w:pPr>
              <w:jc w:val="center"/>
              <w:rPr>
                <w:rFonts w:asciiTheme="minorHAnsi" w:hAnsiTheme="minorHAnsi" w:cstheme="minorHAnsi"/>
                <w:sz w:val="20"/>
                <w:szCs w:val="20"/>
                <w:lang w:val="hy-AM" w:eastAsia="hy-AM"/>
              </w:rPr>
            </w:pPr>
          </w:p>
        </w:tc>
        <w:tc>
          <w:tcPr>
            <w:tcW w:w="1128" w:type="dxa"/>
            <w:tcBorders>
              <w:top w:val="single" w:sz="6" w:space="0" w:color="000000"/>
              <w:left w:val="single" w:sz="4" w:space="0" w:color="auto"/>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Calibri" w:hAnsi="Calibri" w:cs="Calibri"/>
                <w:sz w:val="16"/>
                <w:szCs w:val="16"/>
                <w:lang w:val="hy-AM" w:eastAsia="hy-AM"/>
              </w:rPr>
              <w:t> </w:t>
            </w:r>
          </w:p>
        </w:tc>
        <w:tc>
          <w:tcPr>
            <w:tcW w:w="14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50451" w:rsidRPr="00350451" w:rsidRDefault="00350451" w:rsidP="00350451">
            <w:pPr>
              <w:rPr>
                <w:sz w:val="16"/>
                <w:szCs w:val="16"/>
              </w:rPr>
            </w:pPr>
            <w:r w:rsidRPr="00350451">
              <w:rPr>
                <w:sz w:val="16"/>
                <w:szCs w:val="16"/>
              </w:rPr>
              <w:t>Таблетка 50 мг</w:t>
            </w:r>
          </w:p>
        </w:tc>
        <w:tc>
          <w:tcPr>
            <w:tcW w:w="10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50451" w:rsidRDefault="00350451" w:rsidP="00350451">
            <w:pPr>
              <w:rPr>
                <w:sz w:val="16"/>
                <w:szCs w:val="16"/>
              </w:rPr>
            </w:pPr>
            <w:r w:rsidRPr="00350451">
              <w:rPr>
                <w:sz w:val="16"/>
                <w:szCs w:val="16"/>
              </w:rPr>
              <w:t>часть</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jc w:val="center"/>
              <w:rPr>
                <w:lang w:val="hy-AM" w:eastAsia="hy-AM"/>
              </w:rPr>
            </w:pPr>
            <w:r w:rsidRPr="003D6884">
              <w:rPr>
                <w:rFonts w:ascii="Calibri" w:hAnsi="Calibri" w:cs="Calibri"/>
                <w:sz w:val="16"/>
                <w:szCs w:val="16"/>
                <w:lang w:val="hy-AM" w:eastAsia="hy-AM"/>
              </w:rPr>
              <w:t> </w:t>
            </w:r>
          </w:p>
        </w:tc>
        <w:tc>
          <w:tcPr>
            <w:tcW w:w="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jc w:val="center"/>
              <w:rPr>
                <w:lang w:val="hy-AM" w:eastAsia="hy-AM"/>
              </w:rPr>
            </w:pPr>
            <w:r w:rsidRPr="003D6884">
              <w:rPr>
                <w:rFonts w:ascii="Calibri" w:hAnsi="Calibri" w:cs="Calibri"/>
                <w:sz w:val="16"/>
                <w:szCs w:val="16"/>
                <w:lang w:val="hy-AM" w:eastAsia="hy-AM"/>
              </w:rPr>
              <w:t> </w:t>
            </w:r>
          </w:p>
        </w:tc>
        <w:tc>
          <w:tcPr>
            <w:tcW w:w="9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50451" w:rsidRPr="00BE3DCD" w:rsidRDefault="00350451" w:rsidP="00350451">
            <w:pPr>
              <w:jc w:val="center"/>
              <w:rPr>
                <w:rFonts w:ascii="GHEA Grapalat" w:hAnsi="GHEA Grapalat"/>
                <w:sz w:val="16"/>
                <w:szCs w:val="16"/>
              </w:rPr>
            </w:pPr>
            <w:r w:rsidRPr="00BE3DCD">
              <w:rPr>
                <w:rFonts w:ascii="GHEA Grapalat" w:hAnsi="GHEA Grapalat"/>
                <w:bCs/>
                <w:iCs/>
                <w:sz w:val="16"/>
                <w:szCs w:val="16"/>
              </w:rPr>
              <w:t>3000</w:t>
            </w:r>
          </w:p>
        </w:tc>
        <w:tc>
          <w:tcPr>
            <w:tcW w:w="13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jc w:val="center"/>
              <w:rPr>
                <w:lang w:val="hy-AM" w:eastAsia="hy-AM"/>
              </w:rPr>
            </w:pPr>
            <w:r w:rsidRPr="003D6884">
              <w:rPr>
                <w:rFonts w:ascii="GHEA Grapalat" w:hAnsi="GHEA Grapalat"/>
                <w:sz w:val="16"/>
                <w:szCs w:val="16"/>
                <w:lang w:val="hy-AM" w:eastAsia="hy-AM"/>
              </w:rPr>
              <w:t>Пл</w:t>
            </w:r>
            <w:r w:rsidRPr="003D6884">
              <w:rPr>
                <w:rFonts w:ascii="Calibri" w:hAnsi="Calibri" w:cs="Calibri"/>
                <w:sz w:val="16"/>
                <w:szCs w:val="16"/>
                <w:lang w:val="hy-AM" w:eastAsia="hy-AM"/>
              </w:rPr>
              <w:t> </w:t>
            </w:r>
            <w:r w:rsidRPr="003D6884">
              <w:rPr>
                <w:rFonts w:ascii="Cambria Math" w:hAnsi="Cambria Math"/>
                <w:sz w:val="16"/>
                <w:szCs w:val="16"/>
                <w:lang w:val="hy-AM" w:eastAsia="hy-AM"/>
              </w:rPr>
              <w:t>. </w:t>
            </w:r>
            <w:r w:rsidRPr="003D6884">
              <w:rPr>
                <w:rFonts w:ascii="GHEA Grapalat" w:hAnsi="GHEA Grapalat"/>
                <w:sz w:val="16"/>
                <w:szCs w:val="16"/>
                <w:lang w:val="hy-AM" w:eastAsia="hy-AM"/>
              </w:rPr>
              <w:t>Ереван</w:t>
            </w:r>
            <w:r w:rsidRPr="003D6884">
              <w:rPr>
                <w:rFonts w:ascii="Calibri" w:hAnsi="Calibri" w:cs="Calibri"/>
                <w:sz w:val="16"/>
                <w:szCs w:val="16"/>
                <w:lang w:val="hy-AM" w:eastAsia="hy-AM"/>
              </w:rPr>
              <w:t> </w:t>
            </w:r>
            <w:r w:rsidRPr="003D6884">
              <w:rPr>
                <w:rFonts w:ascii="GHEA Grapalat" w:hAnsi="GHEA Grapalat"/>
                <w:sz w:val="16"/>
                <w:szCs w:val="16"/>
                <w:lang w:val="hy-AM" w:eastAsia="hy-AM"/>
              </w:rPr>
              <w:t>,</w:t>
            </w:r>
            <w:r w:rsidRPr="003D6884">
              <w:rPr>
                <w:rFonts w:ascii="Calibri" w:hAnsi="Calibri" w:cs="Calibri"/>
                <w:sz w:val="16"/>
                <w:szCs w:val="16"/>
                <w:lang w:val="hy-AM" w:eastAsia="hy-AM"/>
              </w:rPr>
              <w:t> </w:t>
            </w:r>
            <w:r w:rsidRPr="003D6884">
              <w:rPr>
                <w:rFonts w:ascii="GHEA Grapalat" w:hAnsi="GHEA Grapalat" w:cs="GHEA Grapalat"/>
                <w:sz w:val="16"/>
                <w:szCs w:val="16"/>
                <w:lang w:val="hy-AM" w:eastAsia="hy-AM"/>
              </w:rPr>
              <w:t>Дро</w:t>
            </w:r>
            <w:r w:rsidRPr="003D6884">
              <w:rPr>
                <w:rFonts w:ascii="Calibri" w:hAnsi="Calibri" w:cs="Calibri"/>
                <w:sz w:val="16"/>
                <w:szCs w:val="16"/>
                <w:lang w:val="hy-AM" w:eastAsia="hy-AM"/>
              </w:rPr>
              <w:t> </w:t>
            </w:r>
            <w:r w:rsidRPr="003D6884">
              <w:rPr>
                <w:rFonts w:ascii="GHEA Grapalat" w:hAnsi="GHEA Grapalat"/>
                <w:sz w:val="16"/>
                <w:szCs w:val="16"/>
                <w:lang w:val="hy-AM" w:eastAsia="hy-AM"/>
              </w:rPr>
              <w:t>17</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50451" w:rsidRPr="00BE3DCD" w:rsidRDefault="00350451" w:rsidP="00350451">
            <w:pPr>
              <w:jc w:val="center"/>
              <w:rPr>
                <w:rFonts w:ascii="GHEA Grapalat" w:hAnsi="GHEA Grapalat"/>
                <w:sz w:val="16"/>
                <w:szCs w:val="16"/>
              </w:rPr>
            </w:pPr>
            <w:r w:rsidRPr="00BE3DCD">
              <w:rPr>
                <w:rFonts w:ascii="GHEA Grapalat" w:hAnsi="GHEA Grapalat"/>
                <w:bCs/>
                <w:iCs/>
                <w:sz w:val="16"/>
                <w:szCs w:val="16"/>
              </w:rPr>
              <w:t>3000</w:t>
            </w:r>
          </w:p>
        </w:tc>
        <w:tc>
          <w:tcPr>
            <w:tcW w:w="12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GHEA Grapalat" w:hAnsi="GHEA Grapalat"/>
                <w:sz w:val="14"/>
                <w:szCs w:val="14"/>
                <w:lang w:val="hy-AM" w:eastAsia="hy-AM"/>
              </w:rPr>
              <w:t>Не позднее чем через</w:t>
            </w:r>
            <w:r w:rsidRPr="003D6884">
              <w:rPr>
                <w:rFonts w:ascii="Calibri" w:hAnsi="Calibri" w:cs="Calibri"/>
                <w:sz w:val="14"/>
                <w:szCs w:val="14"/>
                <w:lang w:val="hy-AM" w:eastAsia="hy-AM"/>
              </w:rPr>
              <w:t> </w:t>
            </w:r>
            <w:r w:rsidRPr="003D6884">
              <w:rPr>
                <w:rFonts w:ascii="GHEA Grapalat" w:hAnsi="GHEA Grapalat"/>
                <w:sz w:val="14"/>
                <w:szCs w:val="14"/>
                <w:lang w:val="hy-AM" w:eastAsia="hy-AM"/>
              </w:rPr>
              <w:t>25</w:t>
            </w:r>
            <w:r w:rsidRPr="003D6884">
              <w:rPr>
                <w:rFonts w:ascii="Calibri" w:hAnsi="Calibri" w:cs="Calibri"/>
                <w:sz w:val="14"/>
                <w:szCs w:val="14"/>
                <w:lang w:val="hy-AM" w:eastAsia="hy-AM"/>
              </w:rPr>
              <w:t> </w:t>
            </w:r>
            <w:r w:rsidRPr="003D6884">
              <w:rPr>
                <w:rFonts w:ascii="GHEA Grapalat" w:hAnsi="GHEA Grapalat"/>
                <w:sz w:val="14"/>
                <w:szCs w:val="14"/>
                <w:lang w:val="hy-AM" w:eastAsia="hy-AM"/>
              </w:rPr>
              <w:t>.</w:t>
            </w:r>
            <w:r w:rsidRPr="003D6884">
              <w:rPr>
                <w:rFonts w:ascii="Calibri" w:hAnsi="Calibri" w:cs="Calibri"/>
                <w:sz w:val="14"/>
                <w:szCs w:val="14"/>
                <w:lang w:val="hy-AM" w:eastAsia="hy-AM"/>
              </w:rPr>
              <w:t> </w:t>
            </w:r>
            <w:r w:rsidRPr="003D6884">
              <w:rPr>
                <w:rFonts w:ascii="GHEA Grapalat" w:hAnsi="GHEA Grapalat"/>
                <w:sz w:val="14"/>
                <w:szCs w:val="14"/>
                <w:lang w:val="hy-AM" w:eastAsia="hy-AM"/>
              </w:rPr>
              <w:t>12</w:t>
            </w:r>
            <w:r w:rsidRPr="003D6884">
              <w:rPr>
                <w:rFonts w:ascii="Calibri" w:hAnsi="Calibri" w:cs="Calibri"/>
                <w:sz w:val="14"/>
                <w:szCs w:val="14"/>
                <w:lang w:val="hy-AM" w:eastAsia="hy-AM"/>
              </w:rPr>
              <w:t> </w:t>
            </w:r>
            <w:r w:rsidRPr="003D6884">
              <w:rPr>
                <w:rFonts w:ascii="GHEA Grapalat" w:hAnsi="GHEA Grapalat"/>
                <w:sz w:val="14"/>
                <w:szCs w:val="14"/>
                <w:lang w:val="hy-AM" w:eastAsia="hy-AM"/>
              </w:rPr>
              <w:t>.</w:t>
            </w:r>
            <w:r w:rsidRPr="003D6884">
              <w:rPr>
                <w:rFonts w:ascii="Calibri" w:hAnsi="Calibri" w:cs="Calibri"/>
                <w:sz w:val="14"/>
                <w:szCs w:val="14"/>
                <w:lang w:val="hy-AM" w:eastAsia="hy-AM"/>
              </w:rPr>
              <w:t> </w:t>
            </w:r>
            <w:r w:rsidRPr="003D6884">
              <w:rPr>
                <w:rFonts w:ascii="GHEA Grapalat" w:hAnsi="GHEA Grapalat"/>
                <w:sz w:val="14"/>
                <w:szCs w:val="14"/>
                <w:lang w:val="hy-AM" w:eastAsia="hy-AM"/>
              </w:rPr>
              <w:t>2020</w:t>
            </w:r>
          </w:p>
        </w:tc>
      </w:tr>
      <w:tr w:rsidR="00350451" w:rsidRPr="003D6884" w:rsidTr="00350451">
        <w:trPr>
          <w:trHeight w:val="246"/>
        </w:trPr>
        <w:tc>
          <w:tcPr>
            <w:tcW w:w="13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GHEA Grapalat" w:hAnsi="GHEA Grapalat"/>
                <w:sz w:val="16"/>
                <w:szCs w:val="16"/>
                <w:lang w:val="hy-AM" w:eastAsia="hy-AM"/>
              </w:rPr>
              <w:t>23</w:t>
            </w:r>
          </w:p>
        </w:tc>
        <w:tc>
          <w:tcPr>
            <w:tcW w:w="1536" w:type="dxa"/>
            <w:tcBorders>
              <w:top w:val="single" w:sz="6" w:space="0" w:color="000000"/>
              <w:left w:val="single" w:sz="6" w:space="0" w:color="000000"/>
              <w:bottom w:val="single" w:sz="6" w:space="0" w:color="000000"/>
              <w:right w:val="single" w:sz="4" w:space="0" w:color="auto"/>
            </w:tcBorders>
            <w:tcMar>
              <w:top w:w="0" w:type="dxa"/>
              <w:left w:w="108" w:type="dxa"/>
              <w:bottom w:w="0" w:type="dxa"/>
              <w:right w:w="108" w:type="dxa"/>
            </w:tcMar>
            <w:vAlign w:val="center"/>
            <w:hideMark/>
          </w:tcPr>
          <w:p w:rsidR="00350451" w:rsidRPr="003D6884" w:rsidRDefault="00350451" w:rsidP="00350451">
            <w:pPr>
              <w:jc w:val="center"/>
              <w:rPr>
                <w:lang w:val="hy-AM" w:eastAsia="hy-AM"/>
              </w:rPr>
            </w:pPr>
            <w:r w:rsidRPr="003D6884">
              <w:rPr>
                <w:rFonts w:ascii="GHEA Grapalat" w:hAnsi="GHEA Grapalat"/>
                <w:sz w:val="16"/>
                <w:szCs w:val="16"/>
                <w:lang w:val="hy-AM" w:eastAsia="hy-AM"/>
              </w:rPr>
              <w:t>33600000</w:t>
            </w:r>
          </w:p>
        </w:tc>
        <w:tc>
          <w:tcPr>
            <w:tcW w:w="12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50451" w:rsidRPr="00A60226" w:rsidRDefault="00350451" w:rsidP="00350451">
            <w:pPr>
              <w:jc w:val="center"/>
              <w:rPr>
                <w:rFonts w:asciiTheme="minorHAnsi" w:hAnsiTheme="minorHAnsi" w:cstheme="minorHAnsi"/>
                <w:sz w:val="20"/>
                <w:szCs w:val="20"/>
                <w:lang w:val="hy-AM" w:eastAsia="hy-AM"/>
              </w:rPr>
            </w:pPr>
            <w:r w:rsidRPr="00A60226">
              <w:rPr>
                <w:rFonts w:asciiTheme="minorHAnsi" w:hAnsiTheme="minorHAnsi" w:cstheme="minorHAnsi"/>
                <w:sz w:val="20"/>
                <w:szCs w:val="20"/>
                <w:lang w:val="hy-AM" w:eastAsia="hy-AM"/>
              </w:rPr>
              <w:t>Трамадол</w:t>
            </w:r>
          </w:p>
          <w:p w:rsidR="00350451" w:rsidRPr="003D6884" w:rsidRDefault="00350451" w:rsidP="00350451">
            <w:pPr>
              <w:jc w:val="center"/>
              <w:rPr>
                <w:rFonts w:asciiTheme="minorHAnsi" w:hAnsiTheme="minorHAnsi" w:cstheme="minorHAnsi"/>
                <w:sz w:val="20"/>
                <w:szCs w:val="20"/>
                <w:lang w:val="hy-AM" w:eastAsia="hy-AM"/>
              </w:rPr>
            </w:pPr>
          </w:p>
        </w:tc>
        <w:tc>
          <w:tcPr>
            <w:tcW w:w="1128" w:type="dxa"/>
            <w:tcBorders>
              <w:top w:val="single" w:sz="6" w:space="0" w:color="000000"/>
              <w:left w:val="single" w:sz="4" w:space="0" w:color="auto"/>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Calibri" w:hAnsi="Calibri" w:cs="Calibri"/>
                <w:sz w:val="16"/>
                <w:szCs w:val="16"/>
                <w:lang w:val="hy-AM" w:eastAsia="hy-AM"/>
              </w:rPr>
              <w:t> </w:t>
            </w:r>
          </w:p>
        </w:tc>
        <w:tc>
          <w:tcPr>
            <w:tcW w:w="14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50451" w:rsidRPr="00350451" w:rsidRDefault="00350451" w:rsidP="00350451">
            <w:pPr>
              <w:rPr>
                <w:sz w:val="16"/>
                <w:szCs w:val="16"/>
              </w:rPr>
            </w:pPr>
            <w:r w:rsidRPr="00350451">
              <w:rPr>
                <w:sz w:val="16"/>
                <w:szCs w:val="16"/>
              </w:rPr>
              <w:t>100 мг / 2 мл раствора для инъекций</w:t>
            </w:r>
          </w:p>
        </w:tc>
        <w:tc>
          <w:tcPr>
            <w:tcW w:w="10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50451" w:rsidRDefault="00350451" w:rsidP="00350451">
            <w:pPr>
              <w:rPr>
                <w:sz w:val="16"/>
                <w:szCs w:val="16"/>
              </w:rPr>
            </w:pPr>
            <w:r w:rsidRPr="00350451">
              <w:rPr>
                <w:sz w:val="16"/>
                <w:szCs w:val="16"/>
              </w:rPr>
              <w:t>капсула</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jc w:val="center"/>
              <w:rPr>
                <w:lang w:val="hy-AM" w:eastAsia="hy-AM"/>
              </w:rPr>
            </w:pPr>
            <w:r w:rsidRPr="003D6884">
              <w:rPr>
                <w:rFonts w:ascii="Calibri" w:hAnsi="Calibri" w:cs="Calibri"/>
                <w:sz w:val="16"/>
                <w:szCs w:val="16"/>
                <w:lang w:val="hy-AM" w:eastAsia="hy-AM"/>
              </w:rPr>
              <w:t> </w:t>
            </w:r>
          </w:p>
        </w:tc>
        <w:tc>
          <w:tcPr>
            <w:tcW w:w="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jc w:val="center"/>
              <w:rPr>
                <w:lang w:val="hy-AM" w:eastAsia="hy-AM"/>
              </w:rPr>
            </w:pPr>
            <w:r w:rsidRPr="003D6884">
              <w:rPr>
                <w:rFonts w:ascii="Calibri" w:hAnsi="Calibri" w:cs="Calibri"/>
                <w:sz w:val="16"/>
                <w:szCs w:val="16"/>
                <w:lang w:val="hy-AM" w:eastAsia="hy-AM"/>
              </w:rPr>
              <w:t> </w:t>
            </w:r>
          </w:p>
        </w:tc>
        <w:tc>
          <w:tcPr>
            <w:tcW w:w="9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50451" w:rsidRPr="00BE3DCD" w:rsidRDefault="00350451" w:rsidP="00350451">
            <w:pPr>
              <w:jc w:val="center"/>
              <w:rPr>
                <w:rFonts w:ascii="GHEA Grapalat" w:hAnsi="GHEA Grapalat"/>
                <w:sz w:val="16"/>
                <w:szCs w:val="16"/>
              </w:rPr>
            </w:pPr>
            <w:r w:rsidRPr="00BE3DCD">
              <w:rPr>
                <w:rFonts w:ascii="GHEA Grapalat" w:hAnsi="GHEA Grapalat"/>
                <w:bCs/>
                <w:iCs/>
                <w:sz w:val="16"/>
                <w:szCs w:val="16"/>
              </w:rPr>
              <w:t>2000</w:t>
            </w:r>
          </w:p>
        </w:tc>
        <w:tc>
          <w:tcPr>
            <w:tcW w:w="13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jc w:val="center"/>
              <w:rPr>
                <w:lang w:val="hy-AM" w:eastAsia="hy-AM"/>
              </w:rPr>
            </w:pPr>
            <w:r w:rsidRPr="003D6884">
              <w:rPr>
                <w:rFonts w:ascii="GHEA Grapalat" w:hAnsi="GHEA Grapalat"/>
                <w:sz w:val="16"/>
                <w:szCs w:val="16"/>
                <w:lang w:val="hy-AM" w:eastAsia="hy-AM"/>
              </w:rPr>
              <w:t>Пл</w:t>
            </w:r>
            <w:r w:rsidRPr="003D6884">
              <w:rPr>
                <w:rFonts w:ascii="Calibri" w:hAnsi="Calibri" w:cs="Calibri"/>
                <w:sz w:val="16"/>
                <w:szCs w:val="16"/>
                <w:lang w:val="hy-AM" w:eastAsia="hy-AM"/>
              </w:rPr>
              <w:t> </w:t>
            </w:r>
            <w:r w:rsidRPr="003D6884">
              <w:rPr>
                <w:rFonts w:ascii="Cambria Math" w:hAnsi="Cambria Math"/>
                <w:sz w:val="16"/>
                <w:szCs w:val="16"/>
                <w:lang w:val="hy-AM" w:eastAsia="hy-AM"/>
              </w:rPr>
              <w:t>. </w:t>
            </w:r>
            <w:r w:rsidRPr="003D6884">
              <w:rPr>
                <w:rFonts w:ascii="GHEA Grapalat" w:hAnsi="GHEA Grapalat"/>
                <w:sz w:val="16"/>
                <w:szCs w:val="16"/>
                <w:lang w:val="hy-AM" w:eastAsia="hy-AM"/>
              </w:rPr>
              <w:t>Ереван</w:t>
            </w:r>
            <w:r w:rsidRPr="003D6884">
              <w:rPr>
                <w:rFonts w:ascii="Calibri" w:hAnsi="Calibri" w:cs="Calibri"/>
                <w:sz w:val="16"/>
                <w:szCs w:val="16"/>
                <w:lang w:val="hy-AM" w:eastAsia="hy-AM"/>
              </w:rPr>
              <w:t> </w:t>
            </w:r>
            <w:r w:rsidRPr="003D6884">
              <w:rPr>
                <w:rFonts w:ascii="GHEA Grapalat" w:hAnsi="GHEA Grapalat"/>
                <w:sz w:val="16"/>
                <w:szCs w:val="16"/>
                <w:lang w:val="hy-AM" w:eastAsia="hy-AM"/>
              </w:rPr>
              <w:t>,</w:t>
            </w:r>
            <w:r w:rsidRPr="003D6884">
              <w:rPr>
                <w:rFonts w:ascii="Calibri" w:hAnsi="Calibri" w:cs="Calibri"/>
                <w:sz w:val="16"/>
                <w:szCs w:val="16"/>
                <w:lang w:val="hy-AM" w:eastAsia="hy-AM"/>
              </w:rPr>
              <w:t> </w:t>
            </w:r>
            <w:r w:rsidRPr="003D6884">
              <w:rPr>
                <w:rFonts w:ascii="GHEA Grapalat" w:hAnsi="GHEA Grapalat" w:cs="GHEA Grapalat"/>
                <w:sz w:val="16"/>
                <w:szCs w:val="16"/>
                <w:lang w:val="hy-AM" w:eastAsia="hy-AM"/>
              </w:rPr>
              <w:t>Дро</w:t>
            </w:r>
            <w:r w:rsidRPr="003D6884">
              <w:rPr>
                <w:rFonts w:ascii="Calibri" w:hAnsi="Calibri" w:cs="Calibri"/>
                <w:sz w:val="16"/>
                <w:szCs w:val="16"/>
                <w:lang w:val="hy-AM" w:eastAsia="hy-AM"/>
              </w:rPr>
              <w:t> </w:t>
            </w:r>
            <w:r w:rsidRPr="003D6884">
              <w:rPr>
                <w:rFonts w:ascii="GHEA Grapalat" w:hAnsi="GHEA Grapalat"/>
                <w:sz w:val="16"/>
                <w:szCs w:val="16"/>
                <w:lang w:val="hy-AM" w:eastAsia="hy-AM"/>
              </w:rPr>
              <w:t>17</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50451" w:rsidRPr="00BE3DCD" w:rsidRDefault="00350451" w:rsidP="00350451">
            <w:pPr>
              <w:jc w:val="center"/>
              <w:rPr>
                <w:rFonts w:ascii="GHEA Grapalat" w:hAnsi="GHEA Grapalat"/>
                <w:sz w:val="16"/>
                <w:szCs w:val="16"/>
              </w:rPr>
            </w:pPr>
            <w:r w:rsidRPr="00BE3DCD">
              <w:rPr>
                <w:rFonts w:ascii="GHEA Grapalat" w:hAnsi="GHEA Grapalat"/>
                <w:bCs/>
                <w:iCs/>
                <w:sz w:val="16"/>
                <w:szCs w:val="16"/>
              </w:rPr>
              <w:t>2000</w:t>
            </w:r>
          </w:p>
        </w:tc>
        <w:tc>
          <w:tcPr>
            <w:tcW w:w="12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GHEA Grapalat" w:hAnsi="GHEA Grapalat"/>
                <w:sz w:val="14"/>
                <w:szCs w:val="14"/>
                <w:lang w:val="hy-AM" w:eastAsia="hy-AM"/>
              </w:rPr>
              <w:t>Не позднее чем через</w:t>
            </w:r>
            <w:r w:rsidRPr="003D6884">
              <w:rPr>
                <w:rFonts w:ascii="Calibri" w:hAnsi="Calibri" w:cs="Calibri"/>
                <w:sz w:val="14"/>
                <w:szCs w:val="14"/>
                <w:lang w:val="hy-AM" w:eastAsia="hy-AM"/>
              </w:rPr>
              <w:t> </w:t>
            </w:r>
            <w:r w:rsidRPr="003D6884">
              <w:rPr>
                <w:rFonts w:ascii="GHEA Grapalat" w:hAnsi="GHEA Grapalat"/>
                <w:sz w:val="14"/>
                <w:szCs w:val="14"/>
                <w:lang w:val="hy-AM" w:eastAsia="hy-AM"/>
              </w:rPr>
              <w:t>25</w:t>
            </w:r>
            <w:r w:rsidRPr="003D6884">
              <w:rPr>
                <w:rFonts w:ascii="Calibri" w:hAnsi="Calibri" w:cs="Calibri"/>
                <w:sz w:val="14"/>
                <w:szCs w:val="14"/>
                <w:lang w:val="hy-AM" w:eastAsia="hy-AM"/>
              </w:rPr>
              <w:t> </w:t>
            </w:r>
            <w:r w:rsidRPr="003D6884">
              <w:rPr>
                <w:rFonts w:ascii="GHEA Grapalat" w:hAnsi="GHEA Grapalat"/>
                <w:sz w:val="14"/>
                <w:szCs w:val="14"/>
                <w:lang w:val="hy-AM" w:eastAsia="hy-AM"/>
              </w:rPr>
              <w:t>.</w:t>
            </w:r>
            <w:r w:rsidRPr="003D6884">
              <w:rPr>
                <w:rFonts w:ascii="Calibri" w:hAnsi="Calibri" w:cs="Calibri"/>
                <w:sz w:val="14"/>
                <w:szCs w:val="14"/>
                <w:lang w:val="hy-AM" w:eastAsia="hy-AM"/>
              </w:rPr>
              <w:t> </w:t>
            </w:r>
            <w:r w:rsidRPr="003D6884">
              <w:rPr>
                <w:rFonts w:ascii="GHEA Grapalat" w:hAnsi="GHEA Grapalat"/>
                <w:sz w:val="14"/>
                <w:szCs w:val="14"/>
                <w:lang w:val="hy-AM" w:eastAsia="hy-AM"/>
              </w:rPr>
              <w:t>12</w:t>
            </w:r>
            <w:r w:rsidRPr="003D6884">
              <w:rPr>
                <w:rFonts w:ascii="Calibri" w:hAnsi="Calibri" w:cs="Calibri"/>
                <w:sz w:val="14"/>
                <w:szCs w:val="14"/>
                <w:lang w:val="hy-AM" w:eastAsia="hy-AM"/>
              </w:rPr>
              <w:t> </w:t>
            </w:r>
            <w:r w:rsidRPr="003D6884">
              <w:rPr>
                <w:rFonts w:ascii="GHEA Grapalat" w:hAnsi="GHEA Grapalat"/>
                <w:sz w:val="14"/>
                <w:szCs w:val="14"/>
                <w:lang w:val="hy-AM" w:eastAsia="hy-AM"/>
              </w:rPr>
              <w:t>.</w:t>
            </w:r>
            <w:r w:rsidRPr="003D6884">
              <w:rPr>
                <w:rFonts w:ascii="Calibri" w:hAnsi="Calibri" w:cs="Calibri"/>
                <w:sz w:val="14"/>
                <w:szCs w:val="14"/>
                <w:lang w:val="hy-AM" w:eastAsia="hy-AM"/>
              </w:rPr>
              <w:t> </w:t>
            </w:r>
            <w:r w:rsidRPr="003D6884">
              <w:rPr>
                <w:rFonts w:ascii="GHEA Grapalat" w:hAnsi="GHEA Grapalat"/>
                <w:sz w:val="14"/>
                <w:szCs w:val="14"/>
                <w:lang w:val="hy-AM" w:eastAsia="hy-AM"/>
              </w:rPr>
              <w:t>2020</w:t>
            </w:r>
          </w:p>
        </w:tc>
      </w:tr>
      <w:tr w:rsidR="00350451" w:rsidRPr="003D6884" w:rsidTr="00350451">
        <w:trPr>
          <w:trHeight w:val="246"/>
        </w:trPr>
        <w:tc>
          <w:tcPr>
            <w:tcW w:w="13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GHEA Grapalat" w:hAnsi="GHEA Grapalat"/>
                <w:sz w:val="16"/>
                <w:szCs w:val="16"/>
                <w:lang w:val="hy-AM" w:eastAsia="hy-AM"/>
              </w:rPr>
              <w:t>24</w:t>
            </w:r>
          </w:p>
        </w:tc>
        <w:tc>
          <w:tcPr>
            <w:tcW w:w="1536" w:type="dxa"/>
            <w:tcBorders>
              <w:top w:val="single" w:sz="6" w:space="0" w:color="000000"/>
              <w:left w:val="single" w:sz="6" w:space="0" w:color="000000"/>
              <w:bottom w:val="single" w:sz="6" w:space="0" w:color="000000"/>
              <w:right w:val="single" w:sz="4" w:space="0" w:color="auto"/>
            </w:tcBorders>
            <w:tcMar>
              <w:top w:w="0" w:type="dxa"/>
              <w:left w:w="108" w:type="dxa"/>
              <w:bottom w:w="0" w:type="dxa"/>
              <w:right w:w="108" w:type="dxa"/>
            </w:tcMar>
            <w:vAlign w:val="center"/>
            <w:hideMark/>
          </w:tcPr>
          <w:p w:rsidR="00350451" w:rsidRPr="003D6884" w:rsidRDefault="00350451" w:rsidP="00350451">
            <w:pPr>
              <w:jc w:val="center"/>
              <w:rPr>
                <w:lang w:val="hy-AM" w:eastAsia="hy-AM"/>
              </w:rPr>
            </w:pPr>
            <w:r w:rsidRPr="003D6884">
              <w:rPr>
                <w:rFonts w:ascii="GHEA Grapalat" w:hAnsi="GHEA Grapalat"/>
                <w:sz w:val="16"/>
                <w:szCs w:val="16"/>
                <w:lang w:val="hy-AM" w:eastAsia="hy-AM"/>
              </w:rPr>
              <w:t>33600000</w:t>
            </w:r>
          </w:p>
        </w:tc>
        <w:tc>
          <w:tcPr>
            <w:tcW w:w="12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50451" w:rsidRPr="003D6884" w:rsidRDefault="00350451" w:rsidP="00350451">
            <w:pPr>
              <w:jc w:val="center"/>
              <w:rPr>
                <w:rFonts w:asciiTheme="minorHAnsi" w:hAnsiTheme="minorHAnsi" w:cstheme="minorHAnsi"/>
                <w:sz w:val="20"/>
                <w:szCs w:val="20"/>
                <w:lang w:val="hy-AM" w:eastAsia="hy-AM"/>
              </w:rPr>
            </w:pPr>
            <w:r w:rsidRPr="00A60226">
              <w:rPr>
                <w:rFonts w:asciiTheme="minorHAnsi" w:hAnsiTheme="minorHAnsi" w:cstheme="minorHAnsi"/>
                <w:sz w:val="20"/>
                <w:szCs w:val="20"/>
                <w:lang w:val="hy-AM" w:eastAsia="hy-AM"/>
              </w:rPr>
              <w:t>морфий</w:t>
            </w:r>
          </w:p>
        </w:tc>
        <w:tc>
          <w:tcPr>
            <w:tcW w:w="1128" w:type="dxa"/>
            <w:tcBorders>
              <w:top w:val="single" w:sz="6" w:space="0" w:color="000000"/>
              <w:left w:val="single" w:sz="4" w:space="0" w:color="auto"/>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Calibri" w:hAnsi="Calibri" w:cs="Calibri"/>
                <w:sz w:val="16"/>
                <w:szCs w:val="16"/>
                <w:lang w:val="hy-AM" w:eastAsia="hy-AM"/>
              </w:rPr>
              <w:t> </w:t>
            </w:r>
          </w:p>
        </w:tc>
        <w:tc>
          <w:tcPr>
            <w:tcW w:w="14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50451" w:rsidRPr="00350451" w:rsidRDefault="00350451" w:rsidP="00350451">
            <w:pPr>
              <w:rPr>
                <w:sz w:val="16"/>
                <w:szCs w:val="16"/>
              </w:rPr>
            </w:pPr>
            <w:r w:rsidRPr="00350451">
              <w:rPr>
                <w:sz w:val="16"/>
                <w:szCs w:val="16"/>
              </w:rPr>
              <w:t>Внутреннее потребление жидкости 20 мг / мл, 20 мл</w:t>
            </w:r>
          </w:p>
        </w:tc>
        <w:tc>
          <w:tcPr>
            <w:tcW w:w="10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50451" w:rsidRDefault="00951E0B" w:rsidP="00350451">
            <w:pPr>
              <w:rPr>
                <w:sz w:val="16"/>
                <w:szCs w:val="16"/>
              </w:rPr>
            </w:pPr>
            <w:r w:rsidRPr="00350451">
              <w:rPr>
                <w:sz w:val="16"/>
                <w:szCs w:val="16"/>
              </w:rPr>
              <w:t>капсула</w:t>
            </w:r>
          </w:p>
        </w:tc>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jc w:val="center"/>
              <w:rPr>
                <w:lang w:val="hy-AM" w:eastAsia="hy-AM"/>
              </w:rPr>
            </w:pPr>
            <w:r w:rsidRPr="003D6884">
              <w:rPr>
                <w:rFonts w:ascii="Calibri" w:hAnsi="Calibri" w:cs="Calibri"/>
                <w:sz w:val="16"/>
                <w:szCs w:val="16"/>
                <w:lang w:val="hy-AM" w:eastAsia="hy-AM"/>
              </w:rPr>
              <w:t> </w:t>
            </w:r>
          </w:p>
        </w:tc>
        <w:tc>
          <w:tcPr>
            <w:tcW w:w="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jc w:val="center"/>
              <w:rPr>
                <w:lang w:val="hy-AM" w:eastAsia="hy-AM"/>
              </w:rPr>
            </w:pPr>
            <w:r w:rsidRPr="003D6884">
              <w:rPr>
                <w:rFonts w:ascii="Calibri" w:hAnsi="Calibri" w:cs="Calibri"/>
                <w:sz w:val="16"/>
                <w:szCs w:val="16"/>
                <w:lang w:val="hy-AM" w:eastAsia="hy-AM"/>
              </w:rPr>
              <w:t> </w:t>
            </w:r>
          </w:p>
        </w:tc>
        <w:tc>
          <w:tcPr>
            <w:tcW w:w="9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50451" w:rsidRPr="00BE3DCD" w:rsidRDefault="00350451" w:rsidP="00350451">
            <w:pPr>
              <w:jc w:val="center"/>
              <w:rPr>
                <w:rFonts w:ascii="GHEA Grapalat" w:hAnsi="GHEA Grapalat"/>
                <w:sz w:val="16"/>
                <w:szCs w:val="16"/>
              </w:rPr>
            </w:pPr>
            <w:r w:rsidRPr="00BE3DCD">
              <w:rPr>
                <w:rFonts w:ascii="GHEA Grapalat" w:hAnsi="GHEA Grapalat"/>
                <w:bCs/>
                <w:iCs/>
                <w:sz w:val="16"/>
                <w:szCs w:val="16"/>
              </w:rPr>
              <w:t>50</w:t>
            </w:r>
          </w:p>
        </w:tc>
        <w:tc>
          <w:tcPr>
            <w:tcW w:w="13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jc w:val="center"/>
              <w:rPr>
                <w:lang w:val="hy-AM" w:eastAsia="hy-AM"/>
              </w:rPr>
            </w:pPr>
            <w:r w:rsidRPr="003D6884">
              <w:rPr>
                <w:rFonts w:ascii="GHEA Grapalat" w:hAnsi="GHEA Grapalat"/>
                <w:sz w:val="16"/>
                <w:szCs w:val="16"/>
                <w:lang w:val="hy-AM" w:eastAsia="hy-AM"/>
              </w:rPr>
              <w:t>Пл</w:t>
            </w:r>
            <w:r w:rsidRPr="003D6884">
              <w:rPr>
                <w:rFonts w:ascii="Calibri" w:hAnsi="Calibri" w:cs="Calibri"/>
                <w:sz w:val="16"/>
                <w:szCs w:val="16"/>
                <w:lang w:val="hy-AM" w:eastAsia="hy-AM"/>
              </w:rPr>
              <w:t> </w:t>
            </w:r>
            <w:r w:rsidRPr="003D6884">
              <w:rPr>
                <w:rFonts w:ascii="Cambria Math" w:hAnsi="Cambria Math"/>
                <w:sz w:val="16"/>
                <w:szCs w:val="16"/>
                <w:lang w:val="hy-AM" w:eastAsia="hy-AM"/>
              </w:rPr>
              <w:t>. </w:t>
            </w:r>
            <w:r w:rsidRPr="003D6884">
              <w:rPr>
                <w:rFonts w:ascii="GHEA Grapalat" w:hAnsi="GHEA Grapalat"/>
                <w:sz w:val="16"/>
                <w:szCs w:val="16"/>
                <w:lang w:val="hy-AM" w:eastAsia="hy-AM"/>
              </w:rPr>
              <w:t>Ереван</w:t>
            </w:r>
            <w:r w:rsidRPr="003D6884">
              <w:rPr>
                <w:rFonts w:ascii="Calibri" w:hAnsi="Calibri" w:cs="Calibri"/>
                <w:sz w:val="16"/>
                <w:szCs w:val="16"/>
                <w:lang w:val="hy-AM" w:eastAsia="hy-AM"/>
              </w:rPr>
              <w:t> </w:t>
            </w:r>
            <w:r w:rsidRPr="003D6884">
              <w:rPr>
                <w:rFonts w:ascii="GHEA Grapalat" w:hAnsi="GHEA Grapalat"/>
                <w:sz w:val="16"/>
                <w:szCs w:val="16"/>
                <w:lang w:val="hy-AM" w:eastAsia="hy-AM"/>
              </w:rPr>
              <w:t>,</w:t>
            </w:r>
            <w:r w:rsidRPr="003D6884">
              <w:rPr>
                <w:rFonts w:ascii="Calibri" w:hAnsi="Calibri" w:cs="Calibri"/>
                <w:sz w:val="16"/>
                <w:szCs w:val="16"/>
                <w:lang w:val="hy-AM" w:eastAsia="hy-AM"/>
              </w:rPr>
              <w:t> </w:t>
            </w:r>
            <w:r w:rsidRPr="003D6884">
              <w:rPr>
                <w:rFonts w:ascii="GHEA Grapalat" w:hAnsi="GHEA Grapalat" w:cs="GHEA Grapalat"/>
                <w:sz w:val="16"/>
                <w:szCs w:val="16"/>
                <w:lang w:val="hy-AM" w:eastAsia="hy-AM"/>
              </w:rPr>
              <w:t>Дро</w:t>
            </w:r>
            <w:r w:rsidRPr="003D6884">
              <w:rPr>
                <w:rFonts w:ascii="Calibri" w:hAnsi="Calibri" w:cs="Calibri"/>
                <w:sz w:val="16"/>
                <w:szCs w:val="16"/>
                <w:lang w:val="hy-AM" w:eastAsia="hy-AM"/>
              </w:rPr>
              <w:t> </w:t>
            </w:r>
            <w:r w:rsidRPr="003D6884">
              <w:rPr>
                <w:rFonts w:ascii="GHEA Grapalat" w:hAnsi="GHEA Grapalat"/>
                <w:sz w:val="16"/>
                <w:szCs w:val="16"/>
                <w:lang w:val="hy-AM" w:eastAsia="hy-AM"/>
              </w:rPr>
              <w:t>17</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350451" w:rsidRPr="00BE3DCD" w:rsidRDefault="00350451" w:rsidP="00350451">
            <w:pPr>
              <w:jc w:val="center"/>
              <w:rPr>
                <w:rFonts w:ascii="GHEA Grapalat" w:hAnsi="GHEA Grapalat"/>
                <w:sz w:val="16"/>
                <w:szCs w:val="16"/>
              </w:rPr>
            </w:pPr>
            <w:r w:rsidRPr="00BE3DCD">
              <w:rPr>
                <w:rFonts w:ascii="GHEA Grapalat" w:hAnsi="GHEA Grapalat"/>
                <w:bCs/>
                <w:iCs/>
                <w:sz w:val="16"/>
                <w:szCs w:val="16"/>
              </w:rPr>
              <w:t>50</w:t>
            </w:r>
          </w:p>
        </w:tc>
        <w:tc>
          <w:tcPr>
            <w:tcW w:w="12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350451" w:rsidRPr="003D6884" w:rsidRDefault="00350451" w:rsidP="00350451">
            <w:pPr>
              <w:rPr>
                <w:lang w:val="hy-AM" w:eastAsia="hy-AM"/>
              </w:rPr>
            </w:pPr>
            <w:r w:rsidRPr="003D6884">
              <w:rPr>
                <w:rFonts w:ascii="GHEA Grapalat" w:hAnsi="GHEA Grapalat"/>
                <w:sz w:val="14"/>
                <w:szCs w:val="14"/>
                <w:lang w:val="hy-AM" w:eastAsia="hy-AM"/>
              </w:rPr>
              <w:t>Не позднее чем через</w:t>
            </w:r>
            <w:r w:rsidRPr="003D6884">
              <w:rPr>
                <w:rFonts w:ascii="Calibri" w:hAnsi="Calibri" w:cs="Calibri"/>
                <w:sz w:val="14"/>
                <w:szCs w:val="14"/>
                <w:lang w:val="hy-AM" w:eastAsia="hy-AM"/>
              </w:rPr>
              <w:t> </w:t>
            </w:r>
            <w:r w:rsidRPr="003D6884">
              <w:rPr>
                <w:rFonts w:ascii="GHEA Grapalat" w:hAnsi="GHEA Grapalat"/>
                <w:sz w:val="14"/>
                <w:szCs w:val="14"/>
                <w:lang w:val="hy-AM" w:eastAsia="hy-AM"/>
              </w:rPr>
              <w:t>25</w:t>
            </w:r>
            <w:r w:rsidRPr="003D6884">
              <w:rPr>
                <w:rFonts w:ascii="Calibri" w:hAnsi="Calibri" w:cs="Calibri"/>
                <w:sz w:val="14"/>
                <w:szCs w:val="14"/>
                <w:lang w:val="hy-AM" w:eastAsia="hy-AM"/>
              </w:rPr>
              <w:t> </w:t>
            </w:r>
            <w:r w:rsidRPr="003D6884">
              <w:rPr>
                <w:rFonts w:ascii="GHEA Grapalat" w:hAnsi="GHEA Grapalat"/>
                <w:sz w:val="14"/>
                <w:szCs w:val="14"/>
                <w:lang w:val="hy-AM" w:eastAsia="hy-AM"/>
              </w:rPr>
              <w:t>.</w:t>
            </w:r>
            <w:r w:rsidRPr="003D6884">
              <w:rPr>
                <w:rFonts w:ascii="Calibri" w:hAnsi="Calibri" w:cs="Calibri"/>
                <w:sz w:val="14"/>
                <w:szCs w:val="14"/>
                <w:lang w:val="hy-AM" w:eastAsia="hy-AM"/>
              </w:rPr>
              <w:t> </w:t>
            </w:r>
            <w:r w:rsidRPr="003D6884">
              <w:rPr>
                <w:rFonts w:ascii="GHEA Grapalat" w:hAnsi="GHEA Grapalat"/>
                <w:sz w:val="14"/>
                <w:szCs w:val="14"/>
                <w:lang w:val="hy-AM" w:eastAsia="hy-AM"/>
              </w:rPr>
              <w:t>12</w:t>
            </w:r>
            <w:r w:rsidRPr="003D6884">
              <w:rPr>
                <w:rFonts w:ascii="Calibri" w:hAnsi="Calibri" w:cs="Calibri"/>
                <w:sz w:val="14"/>
                <w:szCs w:val="14"/>
                <w:lang w:val="hy-AM" w:eastAsia="hy-AM"/>
              </w:rPr>
              <w:t> </w:t>
            </w:r>
            <w:r w:rsidRPr="003D6884">
              <w:rPr>
                <w:rFonts w:ascii="GHEA Grapalat" w:hAnsi="GHEA Grapalat"/>
                <w:sz w:val="14"/>
                <w:szCs w:val="14"/>
                <w:lang w:val="hy-AM" w:eastAsia="hy-AM"/>
              </w:rPr>
              <w:t>.</w:t>
            </w:r>
            <w:r w:rsidRPr="003D6884">
              <w:rPr>
                <w:rFonts w:ascii="Calibri" w:hAnsi="Calibri" w:cs="Calibri"/>
                <w:sz w:val="14"/>
                <w:szCs w:val="14"/>
                <w:lang w:val="hy-AM" w:eastAsia="hy-AM"/>
              </w:rPr>
              <w:t> </w:t>
            </w:r>
            <w:r w:rsidRPr="003D6884">
              <w:rPr>
                <w:rFonts w:ascii="GHEA Grapalat" w:hAnsi="GHEA Grapalat"/>
                <w:sz w:val="14"/>
                <w:szCs w:val="14"/>
                <w:lang w:val="hy-AM" w:eastAsia="hy-AM"/>
              </w:rPr>
              <w:t>2020</w:t>
            </w:r>
          </w:p>
        </w:tc>
      </w:tr>
      <w:tr w:rsidR="00186E7F" w:rsidRPr="003D6884" w:rsidTr="002F5CB9">
        <w:trPr>
          <w:trHeight w:val="435"/>
        </w:trPr>
        <w:tc>
          <w:tcPr>
            <w:tcW w:w="13726" w:type="dxa"/>
            <w:gridSpan w:val="1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186E7F" w:rsidRPr="003D6884" w:rsidRDefault="00186E7F" w:rsidP="00186E7F">
            <w:pPr>
              <w:jc w:val="center"/>
              <w:rPr>
                <w:lang w:val="hy-AM" w:eastAsia="hy-AM"/>
              </w:rPr>
            </w:pPr>
          </w:p>
        </w:tc>
      </w:tr>
    </w:tbl>
    <w:p w:rsidR="00F0073B" w:rsidRPr="00B138F3" w:rsidRDefault="00F0073B" w:rsidP="00B46D58">
      <w:pPr>
        <w:widowControl w:val="0"/>
        <w:spacing w:after="160"/>
        <w:jc w:val="right"/>
        <w:rPr>
          <w:rFonts w:ascii="GHEA Grapalat" w:hAnsi="GHEA Grapalat"/>
        </w:rPr>
      </w:pPr>
    </w:p>
    <w:p w:rsidR="00F0073B" w:rsidRDefault="00F0073B" w:rsidP="00B46D58">
      <w:pPr>
        <w:widowControl w:val="0"/>
        <w:spacing w:after="160"/>
        <w:jc w:val="right"/>
        <w:rPr>
          <w:rFonts w:ascii="GHEA Grapalat" w:hAnsi="GHEA Grapalat"/>
        </w:rPr>
      </w:pPr>
    </w:p>
    <w:p w:rsidR="00F0073B" w:rsidRPr="00F0073B" w:rsidRDefault="00F0073B" w:rsidP="00F0073B">
      <w:pPr>
        <w:widowControl w:val="0"/>
        <w:tabs>
          <w:tab w:val="left" w:pos="330"/>
        </w:tabs>
        <w:spacing w:after="160"/>
        <w:rPr>
          <w:rFonts w:ascii="GHEA Grapalat" w:hAnsi="GHEA Grapalat"/>
        </w:rPr>
      </w:pPr>
      <w:r>
        <w:rPr>
          <w:rFonts w:ascii="GHEA Grapalat" w:hAnsi="GHEA Grapalat"/>
        </w:rPr>
        <w:tab/>
      </w:r>
      <w:r w:rsidRPr="00F0073B">
        <w:rPr>
          <w:rFonts w:ascii="GHEA Grapalat" w:hAnsi="GHEA Grapalat"/>
        </w:rPr>
        <w:t xml:space="preserve">* Если договор заключается на основании пункта 6 статьи 15 Закона РА «О закупках», столбец рассчитывается с даты </w:t>
      </w:r>
      <w:r w:rsidRPr="00F0073B">
        <w:rPr>
          <w:rFonts w:ascii="GHEA Grapalat" w:hAnsi="GHEA Grapalat"/>
        </w:rPr>
        <w:lastRenderedPageBreak/>
        <w:t>вступления в силу соглашения между сторонами в случае финансовых средств.</w:t>
      </w:r>
    </w:p>
    <w:p w:rsidR="00F0073B" w:rsidRPr="00F0073B" w:rsidRDefault="00F0073B" w:rsidP="00F0073B">
      <w:pPr>
        <w:widowControl w:val="0"/>
        <w:tabs>
          <w:tab w:val="left" w:pos="330"/>
        </w:tabs>
        <w:spacing w:after="160"/>
        <w:rPr>
          <w:rFonts w:ascii="GHEA Grapalat" w:hAnsi="GHEA Grapalat"/>
        </w:rPr>
      </w:pPr>
      <w:r w:rsidRPr="00F0073B">
        <w:rPr>
          <w:rFonts w:ascii="GHEA Grapalat" w:hAnsi="GHEA Grapalat"/>
        </w:rPr>
        <w:t>** Лекарства, перечисленные в разделах N 99-107, являются психотропными и назначаются в аптеке на основании рецепта. Участник, занявший первое место в этих разделах, обязан предоставить копию лицензии, подтверждающей право продавать психотропные препараты на квалификационной стадии.</w:t>
      </w:r>
    </w:p>
    <w:p w:rsidR="00F0073B" w:rsidRDefault="00F0073B" w:rsidP="00F0073B">
      <w:pPr>
        <w:widowControl w:val="0"/>
        <w:tabs>
          <w:tab w:val="left" w:pos="330"/>
        </w:tabs>
        <w:spacing w:after="160"/>
        <w:rPr>
          <w:rFonts w:ascii="GHEA Grapalat" w:hAnsi="GHEA Grapalat"/>
        </w:rPr>
      </w:pPr>
      <w:r w:rsidRPr="00F0073B">
        <w:rPr>
          <w:rFonts w:ascii="GHEA Grapalat" w:hAnsi="GHEA Grapalat"/>
        </w:rPr>
        <w:t>*** Конкурс N 108-152 организован для предоставления лекарств группам населения, находящимся в неблагоприятном социальном положении, в соответствии с которым лекарство будет вводиться из аптеки на основании рецепта, который должен быть запечатан с указанием директора и скидкой 30%, 50%, бесплатно</w:t>
      </w:r>
      <w:proofErr w:type="gramStart"/>
      <w:r w:rsidRPr="00F0073B">
        <w:rPr>
          <w:rFonts w:ascii="GHEA Grapalat" w:hAnsi="GHEA Grapalat"/>
        </w:rPr>
        <w:t>. ,</w:t>
      </w:r>
      <w:proofErr w:type="gramEnd"/>
      <w:r w:rsidRPr="00F0073B">
        <w:rPr>
          <w:rFonts w:ascii="GHEA Grapalat" w:hAnsi="GHEA Grapalat"/>
        </w:rPr>
        <w:t xml:space="preserve"> В конце каждого месяца продавец представляет компании список лекарств для ресторана и пациента в зависимости от количества и цены полученного лекарства. Оплата / 30% или 50% / будет выплачена поликлиникой, а остальная часть (70% или 50% / будет оплачена пациентом) и, следовательно, должна участвовать в процедуре в том же административном районе или на расстоянии не более 1 км. наличие аптеки.</w:t>
      </w:r>
    </w:p>
    <w:p w:rsidR="00071D1C" w:rsidRPr="00B138F3" w:rsidRDefault="00071D1C" w:rsidP="00B46D58">
      <w:pPr>
        <w:widowControl w:val="0"/>
        <w:spacing w:after="160"/>
        <w:jc w:val="right"/>
        <w:rPr>
          <w:rFonts w:ascii="GHEA Grapalat" w:hAnsi="GHEA Grapalat"/>
          <w:i/>
        </w:rPr>
      </w:pPr>
      <w:r w:rsidRPr="00F0073B">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24"/>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6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6"/>
        <w:gridCol w:w="2155"/>
        <w:gridCol w:w="1293"/>
        <w:gridCol w:w="1007"/>
        <w:gridCol w:w="1006"/>
        <w:gridCol w:w="718"/>
        <w:gridCol w:w="861"/>
        <w:gridCol w:w="545"/>
        <w:gridCol w:w="606"/>
        <w:gridCol w:w="718"/>
        <w:gridCol w:w="854"/>
        <w:gridCol w:w="868"/>
        <w:gridCol w:w="861"/>
        <w:gridCol w:w="1007"/>
        <w:gridCol w:w="861"/>
        <w:gridCol w:w="821"/>
      </w:tblGrid>
      <w:tr w:rsidR="00B138F3" w:rsidRPr="00B138F3" w:rsidTr="00C03039">
        <w:trPr>
          <w:trHeight w:val="305"/>
          <w:jc w:val="center"/>
        </w:trPr>
        <w:tc>
          <w:tcPr>
            <w:tcW w:w="16087"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C03039">
        <w:trPr>
          <w:trHeight w:val="747"/>
          <w:jc w:val="center"/>
        </w:trPr>
        <w:tc>
          <w:tcPr>
            <w:tcW w:w="1906"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3"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F73C86" w:rsidRPr="00F73C86">
              <w:rPr>
                <w:rFonts w:ascii="GHEA Grapalat" w:hAnsi="GHEA Grapalat"/>
                <w:sz w:val="16"/>
                <w:szCs w:val="16"/>
              </w:rPr>
              <w:t>20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25"/>
              <w:t>**</w:t>
            </w:r>
          </w:p>
        </w:tc>
      </w:tr>
      <w:tr w:rsidR="00B138F3" w:rsidRPr="00B138F3" w:rsidTr="00C03039">
        <w:trPr>
          <w:trHeight w:val="594"/>
          <w:jc w:val="center"/>
        </w:trPr>
        <w:tc>
          <w:tcPr>
            <w:tcW w:w="1906" w:type="dxa"/>
          </w:tcPr>
          <w:p w:rsidR="00071D1C" w:rsidRPr="00B138F3" w:rsidRDefault="00071D1C" w:rsidP="00B46D58">
            <w:pPr>
              <w:widowControl w:val="0"/>
              <w:jc w:val="center"/>
              <w:rPr>
                <w:rFonts w:ascii="GHEA Grapalat" w:hAnsi="GHEA Grapalat"/>
                <w:sz w:val="16"/>
                <w:szCs w:val="16"/>
              </w:rPr>
            </w:pPr>
          </w:p>
        </w:tc>
        <w:tc>
          <w:tcPr>
            <w:tcW w:w="2155" w:type="dxa"/>
          </w:tcPr>
          <w:p w:rsidR="00071D1C" w:rsidRPr="00B138F3" w:rsidRDefault="00071D1C" w:rsidP="00B46D58">
            <w:pPr>
              <w:widowControl w:val="0"/>
              <w:jc w:val="center"/>
              <w:rPr>
                <w:rFonts w:ascii="GHEA Grapalat" w:hAnsi="GHEA Grapalat"/>
                <w:sz w:val="16"/>
                <w:szCs w:val="16"/>
              </w:rPr>
            </w:pPr>
          </w:p>
        </w:tc>
        <w:tc>
          <w:tcPr>
            <w:tcW w:w="1293" w:type="dxa"/>
          </w:tcPr>
          <w:p w:rsidR="00071D1C" w:rsidRPr="00B138F3" w:rsidRDefault="00071D1C" w:rsidP="00B46D58">
            <w:pPr>
              <w:widowControl w:val="0"/>
              <w:jc w:val="center"/>
              <w:rPr>
                <w:rFonts w:ascii="GHEA Grapalat" w:hAnsi="GHEA Grapalat"/>
                <w:sz w:val="16"/>
                <w:szCs w:val="16"/>
              </w:rPr>
            </w:pP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C03039" w:rsidRPr="00B138F3" w:rsidTr="001A6355">
        <w:trPr>
          <w:trHeight w:val="404"/>
          <w:jc w:val="center"/>
        </w:trPr>
        <w:tc>
          <w:tcPr>
            <w:tcW w:w="1906" w:type="dxa"/>
            <w:vAlign w:val="center"/>
          </w:tcPr>
          <w:p w:rsidR="00C03039" w:rsidRPr="00E55338" w:rsidRDefault="00C03039" w:rsidP="00C8153D">
            <w:pPr>
              <w:jc w:val="center"/>
              <w:rPr>
                <w:rFonts w:ascii="GHEA Grapalat" w:hAnsi="GHEA Grapalat"/>
                <w:sz w:val="20"/>
                <w:lang w:val="en-US"/>
              </w:rPr>
            </w:pPr>
            <w:r>
              <w:rPr>
                <w:rFonts w:ascii="GHEA Grapalat" w:hAnsi="GHEA Grapalat"/>
                <w:sz w:val="20"/>
              </w:rPr>
              <w:t xml:space="preserve">1 - </w:t>
            </w:r>
            <w:r w:rsidR="00C8153D">
              <w:rPr>
                <w:rFonts w:ascii="GHEA Grapalat" w:hAnsi="GHEA Grapalat"/>
                <w:sz w:val="20"/>
                <w:lang w:val="en-US"/>
              </w:rPr>
              <w:t>152</w:t>
            </w:r>
          </w:p>
        </w:tc>
        <w:tc>
          <w:tcPr>
            <w:tcW w:w="2155" w:type="dxa"/>
            <w:vAlign w:val="center"/>
          </w:tcPr>
          <w:p w:rsidR="00C03039" w:rsidRPr="00AE2768" w:rsidRDefault="00C03039" w:rsidP="001A6355">
            <w:pPr>
              <w:jc w:val="center"/>
              <w:rPr>
                <w:rFonts w:ascii="GHEA Grapalat" w:hAnsi="GHEA Grapalat"/>
                <w:sz w:val="20"/>
                <w:lang w:val="es-ES"/>
              </w:rPr>
            </w:pPr>
            <w:r w:rsidRPr="00C956F5">
              <w:rPr>
                <w:rFonts w:ascii="GHEA Grapalat" w:hAnsi="GHEA Grapalat"/>
                <w:sz w:val="20"/>
                <w:lang w:val="es-ES"/>
              </w:rPr>
              <w:t>33600000</w:t>
            </w:r>
          </w:p>
        </w:tc>
        <w:tc>
          <w:tcPr>
            <w:tcW w:w="1293" w:type="dxa"/>
          </w:tcPr>
          <w:p w:rsidR="00F73C86" w:rsidRPr="00F73C86" w:rsidRDefault="00F73C86" w:rsidP="00F73C86">
            <w:pPr>
              <w:pStyle w:val="a3"/>
              <w:widowControl w:val="0"/>
              <w:spacing w:after="160" w:line="240" w:lineRule="auto"/>
              <w:ind w:firstLine="0"/>
              <w:rPr>
                <w:rFonts w:ascii="GHEA Grapalat" w:hAnsi="GHEA Grapalat"/>
                <w:i w:val="0"/>
                <w:spacing w:val="6"/>
              </w:rPr>
            </w:pPr>
            <w:r w:rsidRPr="00F73C86">
              <w:rPr>
                <w:rStyle w:val="tlid-translation"/>
                <w:rFonts w:ascii="GHEA Grapalat" w:hAnsi="GHEA Grapalat" w:cs="Arial"/>
                <w:i w:val="0"/>
              </w:rPr>
              <w:t>лекарства</w:t>
            </w:r>
          </w:p>
          <w:p w:rsidR="00C03039" w:rsidRPr="00F73C86" w:rsidRDefault="00C03039" w:rsidP="000C6203">
            <w:pPr>
              <w:widowControl w:val="0"/>
              <w:jc w:val="center"/>
              <w:rPr>
                <w:rFonts w:ascii="GHEA Grapalat" w:hAnsi="GHEA Grapalat"/>
                <w:sz w:val="20"/>
                <w:szCs w:val="20"/>
              </w:rPr>
            </w:pPr>
          </w:p>
        </w:tc>
        <w:tc>
          <w:tcPr>
            <w:tcW w:w="1007" w:type="dxa"/>
            <w:vAlign w:val="center"/>
          </w:tcPr>
          <w:p w:rsidR="00C03039" w:rsidRPr="00B138F3" w:rsidRDefault="00C03039" w:rsidP="00B46D58">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rsidR="00C03039" w:rsidRPr="00B138F3" w:rsidRDefault="00C03039" w:rsidP="00B46D58">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rsidR="00C03039" w:rsidRPr="00B138F3" w:rsidRDefault="00C03039"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C03039" w:rsidRPr="00B138F3" w:rsidRDefault="00C03039"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rsidR="00C03039" w:rsidRPr="00B138F3" w:rsidRDefault="00C03039"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C03039" w:rsidRPr="00B138F3" w:rsidRDefault="00C03039"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rsidR="00C03039" w:rsidRPr="00B138F3" w:rsidRDefault="00C03039"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rsidR="00C03039" w:rsidRPr="00B138F3" w:rsidRDefault="00C03039"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rsidR="00C03039" w:rsidRPr="00B138F3" w:rsidRDefault="00C03039"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C03039" w:rsidRPr="00B138F3" w:rsidRDefault="00C03039"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1007" w:type="dxa"/>
            <w:vAlign w:val="center"/>
          </w:tcPr>
          <w:p w:rsidR="00C03039" w:rsidRPr="00B138F3" w:rsidRDefault="00C03039"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C03039" w:rsidRPr="00B138F3" w:rsidRDefault="00C03039"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rsidR="00C03039" w:rsidRPr="00B138F3" w:rsidRDefault="00C03039" w:rsidP="00B46D58">
            <w:pPr>
              <w:widowControl w:val="0"/>
              <w:jc w:val="center"/>
              <w:rPr>
                <w:rFonts w:ascii="GHEA Grapalat" w:hAnsi="GHEA Grapalat"/>
                <w:b/>
                <w:sz w:val="16"/>
                <w:szCs w:val="16"/>
              </w:rPr>
            </w:pPr>
            <w:r w:rsidRPr="00B138F3">
              <w:rPr>
                <w:rFonts w:ascii="GHEA Grapalat" w:hAnsi="GHEA Grapalat"/>
                <w:sz w:val="16"/>
                <w:szCs w:val="16"/>
              </w:rPr>
              <w:t>...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Default="00071D1C" w:rsidP="00B46D58">
            <w:pPr>
              <w:widowControl w:val="0"/>
              <w:spacing w:after="160"/>
              <w:jc w:val="center"/>
              <w:rPr>
                <w:rFonts w:ascii="GHEA Grapalat" w:hAnsi="GHEA Grapalat"/>
                <w:b/>
                <w:lang w:val="hy-AM"/>
              </w:rPr>
            </w:pPr>
            <w:r w:rsidRPr="00B138F3">
              <w:rPr>
                <w:rFonts w:ascii="GHEA Grapalat" w:hAnsi="GHEA Grapalat"/>
                <w:b/>
              </w:rPr>
              <w:t>ПОКУПАТЕЛЬ</w:t>
            </w:r>
          </w:p>
          <w:p w:rsidR="00163E68" w:rsidRPr="00163E68" w:rsidRDefault="00C8153D" w:rsidP="00163E68">
            <w:pPr>
              <w:widowControl w:val="0"/>
              <w:spacing w:after="160"/>
              <w:jc w:val="center"/>
              <w:rPr>
                <w:rFonts w:ascii="GHEA Grapalat" w:hAnsi="GHEA Grapalat"/>
                <w:i/>
                <w:lang w:val="hy-AM"/>
              </w:rPr>
            </w:pPr>
            <w:proofErr w:type="gramStart"/>
            <w:r>
              <w:rPr>
                <w:rFonts w:ascii="GHEA Grapalat" w:hAnsi="GHEA Grapalat"/>
                <w:i/>
              </w:rPr>
              <w:t>Поликлиника  N</w:t>
            </w:r>
            <w:proofErr w:type="gramEnd"/>
            <w:r>
              <w:rPr>
                <w:rFonts w:ascii="GHEA Grapalat" w:hAnsi="GHEA Grapalat"/>
                <w:i/>
              </w:rPr>
              <w:t>16 ЗОՕ</w:t>
            </w:r>
          </w:p>
          <w:p w:rsidR="00163E68" w:rsidRPr="00163E68" w:rsidRDefault="00163E68" w:rsidP="00163E68">
            <w:pPr>
              <w:widowControl w:val="0"/>
              <w:spacing w:after="160"/>
              <w:jc w:val="center"/>
              <w:rPr>
                <w:rFonts w:ascii="GHEA Grapalat" w:hAnsi="GHEA Grapalat"/>
                <w:i/>
                <w:lang w:val="hy-AM"/>
              </w:rPr>
            </w:pPr>
            <w:r w:rsidRPr="00163E68">
              <w:rPr>
                <w:rFonts w:ascii="GHEA Grapalat" w:hAnsi="GHEA Grapalat"/>
                <w:i/>
                <w:lang w:val="hy-AM"/>
              </w:rPr>
              <w:t>Г.Ереван, ул. Московяна 13</w:t>
            </w:r>
          </w:p>
          <w:p w:rsidR="00163E68" w:rsidRPr="00163E68" w:rsidRDefault="00163E68" w:rsidP="00163E68">
            <w:pPr>
              <w:widowControl w:val="0"/>
              <w:spacing w:after="160"/>
              <w:jc w:val="center"/>
              <w:rPr>
                <w:rFonts w:ascii="GHEA Grapalat" w:hAnsi="GHEA Grapalat"/>
                <w:i/>
                <w:lang w:val="hy-AM"/>
              </w:rPr>
            </w:pPr>
            <w:r w:rsidRPr="00163E68">
              <w:rPr>
                <w:rFonts w:ascii="GHEA Grapalat" w:hAnsi="GHEA Grapalat"/>
                <w:i/>
                <w:lang w:val="hy-AM"/>
              </w:rPr>
              <w:t xml:space="preserve">Армэкономбанк ОАО                            </w:t>
            </w:r>
            <w:r w:rsidRPr="00163E68">
              <w:rPr>
                <w:rFonts w:ascii="GHEA Grapalat" w:hAnsi="GHEA Grapalat"/>
                <w:i/>
              </w:rPr>
              <w:t>(</w:t>
            </w:r>
            <w:proofErr w:type="spellStart"/>
            <w:r w:rsidRPr="00163E68">
              <w:rPr>
                <w:rFonts w:ascii="GHEA Grapalat" w:hAnsi="GHEA Grapalat"/>
                <w:i/>
              </w:rPr>
              <w:t>сч</w:t>
            </w:r>
            <w:proofErr w:type="spellEnd"/>
            <w:r w:rsidRPr="00163E68">
              <w:rPr>
                <w:rFonts w:ascii="GHEA Grapalat" w:hAnsi="GHEA Grapalat"/>
                <w:i/>
              </w:rPr>
              <w:t>.№) 163038103889</w:t>
            </w:r>
            <w:r w:rsidRPr="00163E68">
              <w:rPr>
                <w:rFonts w:ascii="GHEA Grapalat" w:hAnsi="GHEA Grapalat"/>
                <w:i/>
                <w:lang w:val="hy-AM"/>
              </w:rPr>
              <w:t xml:space="preserve">                                </w:t>
            </w:r>
            <w:r w:rsidRPr="00163E68">
              <w:rPr>
                <w:rFonts w:ascii="GHEA Grapalat" w:hAnsi="GHEA Grapalat"/>
                <w:i/>
                <w:lang w:val="hy-AM"/>
              </w:rPr>
              <w:lastRenderedPageBreak/>
              <w:t>УНН 01505616</w:t>
            </w:r>
          </w:p>
          <w:p w:rsidR="00163E68" w:rsidRPr="00163E68" w:rsidRDefault="00163E68" w:rsidP="00163E68">
            <w:pPr>
              <w:widowControl w:val="0"/>
              <w:spacing w:after="160"/>
              <w:jc w:val="center"/>
              <w:rPr>
                <w:rFonts w:ascii="GHEA Grapalat" w:hAnsi="GHEA Grapalat" w:cs="Sylfaen"/>
                <w:b/>
                <w:bCs/>
                <w:i/>
                <w:lang w:val="hy-AM"/>
              </w:rPr>
            </w:pPr>
            <w:r w:rsidRPr="00163E68">
              <w:rPr>
                <w:rFonts w:ascii="GHEA Grapalat" w:hAnsi="GHEA Grapalat"/>
                <w:i/>
                <w:lang w:val="hy-AM"/>
              </w:rPr>
              <w:t>Директор   В.Оганисян</w:t>
            </w:r>
          </w:p>
          <w:p w:rsidR="00163E68" w:rsidRPr="00163E68" w:rsidRDefault="00163E68" w:rsidP="00B46D58">
            <w:pPr>
              <w:widowControl w:val="0"/>
              <w:spacing w:after="160"/>
              <w:jc w:val="center"/>
              <w:rPr>
                <w:rFonts w:ascii="GHEA Grapalat" w:hAnsi="GHEA Grapalat" w:cs="Sylfaen"/>
                <w:b/>
                <w:bCs/>
                <w:lang w:val="hy-AM"/>
              </w:rPr>
            </w:pPr>
          </w:p>
          <w:p w:rsidR="00071D1C" w:rsidRPr="008D6898" w:rsidRDefault="00AB4EAB" w:rsidP="00B46D58">
            <w:pPr>
              <w:widowControl w:val="0"/>
              <w:jc w:val="center"/>
              <w:rPr>
                <w:rFonts w:ascii="GHEA Grapalat" w:hAnsi="GHEA Grapalat"/>
              </w:rPr>
            </w:pPr>
            <w:r w:rsidRPr="008D6898">
              <w:rPr>
                <w:rFonts w:ascii="GHEA Grapalat" w:hAnsi="GHEA Grapalat"/>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w:t>
            </w:r>
            <w:proofErr w:type="gramStart"/>
            <w:r w:rsidRPr="00B138F3">
              <w:rPr>
                <w:rFonts w:ascii="GHEA Grapalat" w:hAnsi="GHEA Grapalat"/>
              </w:rPr>
              <w:t>С</w:t>
            </w:r>
            <w:proofErr w:type="gramEnd"/>
            <w:r w:rsidRPr="00B138F3">
              <w:rPr>
                <w:rFonts w:ascii="GHEA Grapalat" w:hAnsi="GHEA Grapalat"/>
              </w:rPr>
              <w:t>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w:t>
            </w:r>
            <w:proofErr w:type="gramStart"/>
            <w:r w:rsidRPr="00B138F3">
              <w:rPr>
                <w:rFonts w:ascii="GHEA Grapalat" w:hAnsi="GHEA Grapalat"/>
              </w:rPr>
              <w:t>С</w:t>
            </w:r>
            <w:proofErr w:type="gramEnd"/>
            <w:r w:rsidRPr="00B138F3">
              <w:rPr>
                <w:rFonts w:ascii="GHEA Grapalat" w:hAnsi="GHEA Grapalat"/>
              </w:rPr>
              <w:t>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B138F3">
        <w:rPr>
          <w:rFonts w:ascii="GHEA Grapalat" w:hAnsi="GHEA Grapalat"/>
          <w:snapToGrid w:val="0"/>
        </w:rPr>
        <w:t>Акта,</w:t>
      </w:r>
      <w:r w:rsidRPr="00B138F3">
        <w:rPr>
          <w:rFonts w:ascii="GHEA Grapalat" w:hAnsi="GHEA Grapalat"/>
        </w:rPr>
        <w:t>являются</w:t>
      </w:r>
      <w:proofErr w:type="spellEnd"/>
      <w:proofErr w:type="gram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350"/>
        <w:gridCol w:w="4720"/>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28F8" w:rsidRDefault="006E28F8">
      <w:r>
        <w:separator/>
      </w:r>
    </w:p>
  </w:endnote>
  <w:endnote w:type="continuationSeparator" w:id="0">
    <w:p w:rsidR="006E28F8" w:rsidRDefault="006E2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Arial"/>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rsidR="00F66357" w:rsidRPr="00C861E9" w:rsidRDefault="00F66357">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5A6E94">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28F8" w:rsidRDefault="006E28F8">
      <w:r>
        <w:separator/>
      </w:r>
    </w:p>
  </w:footnote>
  <w:footnote w:type="continuationSeparator" w:id="0">
    <w:p w:rsidR="006E28F8" w:rsidRDefault="006E28F8">
      <w:r>
        <w:continuationSeparator/>
      </w:r>
    </w:p>
  </w:footnote>
  <w:footnote w:id="1">
    <w:p w:rsidR="00F66357" w:rsidRPr="00541313" w:rsidRDefault="00F66357"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 xml:space="preserve">7-й раздел первой части </w:t>
      </w:r>
      <w:proofErr w:type="gramStart"/>
      <w:r w:rsidRPr="002D6A4F">
        <w:rPr>
          <w:rFonts w:ascii="GHEA Grapalat" w:hAnsi="GHEA Grapalat"/>
          <w:i/>
          <w:sz w:val="20"/>
          <w:szCs w:val="20"/>
        </w:rPr>
        <w:t>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тся</w:t>
      </w:r>
      <w:proofErr w:type="gramEnd"/>
      <w:r w:rsidRPr="00D3436F">
        <w:rPr>
          <w:rFonts w:ascii="GHEA Grapalat" w:hAnsi="GHEA Grapalat"/>
          <w:i/>
          <w:sz w:val="20"/>
          <w:szCs w:val="20"/>
        </w:rPr>
        <w:t xml:space="preserve"> из приглашения, если </w:t>
      </w:r>
      <w:r w:rsidRPr="00541313">
        <w:rPr>
          <w:rFonts w:ascii="GHEA Grapalat" w:hAnsi="GHEA Grapalat"/>
          <w:i/>
          <w:sz w:val="20"/>
          <w:szCs w:val="20"/>
        </w:rPr>
        <w:t>:</w:t>
      </w:r>
    </w:p>
    <w:p w:rsidR="00F66357" w:rsidRDefault="00F66357"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 части 6 статьи 15 Закона РА "О закупках</w:t>
      </w:r>
      <w:r w:rsidRPr="00D3436F">
        <w:rPr>
          <w:rFonts w:ascii="GHEA Grapalat" w:hAnsi="GHEA Grapalat"/>
          <w:i/>
        </w:rPr>
        <w:t>"</w:t>
      </w:r>
      <w:r w:rsidRPr="00D3436F">
        <w:rPr>
          <w:rFonts w:ascii="GHEA Grapalat" w:hAnsi="GHEA Grapalat"/>
          <w:i/>
          <w:sz w:val="20"/>
          <w:szCs w:val="20"/>
        </w:rPr>
        <w:t xml:space="preserve">,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10</w:t>
      </w:r>
      <w:r w:rsidRPr="00D3436F">
        <w:rPr>
          <w:rFonts w:ascii="GHEA Grapalat" w:hAnsi="GHEA Grapalat"/>
          <w:i/>
          <w:sz w:val="20"/>
          <w:szCs w:val="20"/>
        </w:rPr>
        <w:t xml:space="preserve"> млн. </w:t>
      </w:r>
      <w:proofErr w:type="spellStart"/>
      <w:r w:rsidRPr="00D3436F">
        <w:rPr>
          <w:rFonts w:ascii="GHEA Grapalat" w:hAnsi="GHEA Grapalat"/>
          <w:i/>
          <w:sz w:val="20"/>
          <w:szCs w:val="20"/>
        </w:rPr>
        <w:t>драмов</w:t>
      </w:r>
      <w:proofErr w:type="spellEnd"/>
      <w:r w:rsidRPr="00D3436F">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p>
    <w:p w:rsidR="00F66357" w:rsidRDefault="00F66357" w:rsidP="00541313">
      <w:pPr>
        <w:widowControl w:val="0"/>
        <w:ind w:firstLine="142"/>
        <w:jc w:val="both"/>
        <w:rPr>
          <w:rFonts w:ascii="GHEA Grapalat" w:hAnsi="GHEA Grapalat"/>
          <w:i/>
          <w:sz w:val="20"/>
          <w:szCs w:val="20"/>
        </w:rPr>
      </w:pPr>
      <w:r>
        <w:rPr>
          <w:rFonts w:ascii="GHEA Grapalat" w:hAnsi="GHEA Grapalat"/>
          <w:i/>
          <w:sz w:val="20"/>
          <w:szCs w:val="20"/>
        </w:rPr>
        <w:t>-</w:t>
      </w:r>
      <w:r w:rsidRPr="00C27A88">
        <w:t xml:space="preserve"> </w:t>
      </w:r>
      <w:r w:rsidRPr="00541313">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 xml:space="preserve">ры не превышает 10 млн. </w:t>
      </w:r>
      <w:proofErr w:type="spellStart"/>
      <w:r>
        <w:rPr>
          <w:rFonts w:ascii="GHEA Grapalat" w:hAnsi="GHEA Grapalat"/>
          <w:i/>
          <w:sz w:val="20"/>
          <w:szCs w:val="20"/>
        </w:rPr>
        <w:t>драмов</w:t>
      </w:r>
      <w:proofErr w:type="spellEnd"/>
      <w:r>
        <w:rPr>
          <w:rFonts w:ascii="GHEA Grapalat" w:hAnsi="GHEA Grapalat"/>
          <w:i/>
          <w:sz w:val="20"/>
          <w:szCs w:val="20"/>
        </w:rPr>
        <w:t xml:space="preserve"> РА</w:t>
      </w:r>
    </w:p>
    <w:p w:rsidR="00F66357" w:rsidRDefault="00F66357"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1831C4">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rsidR="00F66357" w:rsidRPr="00D3436F" w:rsidRDefault="00F66357"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proofErr w:type="gramStart"/>
      <w:r>
        <w:rPr>
          <w:rFonts w:ascii="GHEA Grapalat" w:hAnsi="GHEA Grapalat"/>
          <w:i/>
          <w:sz w:val="20"/>
          <w:szCs w:val="20"/>
        </w:rPr>
        <w:t>и  соответствующие</w:t>
      </w:r>
      <w:proofErr w:type="gramEnd"/>
      <w:r>
        <w:rPr>
          <w:rFonts w:ascii="GHEA Grapalat" w:hAnsi="GHEA Grapalat"/>
          <w:i/>
          <w:sz w:val="20"/>
          <w:szCs w:val="20"/>
        </w:rPr>
        <w:t xml:space="preserve"> к ним ссылки.</w:t>
      </w:r>
    </w:p>
    <w:p w:rsidR="00F66357" w:rsidRPr="008842CE" w:rsidRDefault="00F66357" w:rsidP="001831C4">
      <w:pPr>
        <w:pStyle w:val="af2"/>
        <w:widowControl w:val="0"/>
        <w:jc w:val="both"/>
        <w:rPr>
          <w:rFonts w:ascii="GHEA Grapalat" w:hAnsi="GHEA Grapalat"/>
          <w:lang w:val="af-ZA"/>
        </w:rPr>
      </w:pPr>
    </w:p>
    <w:p w:rsidR="00F66357" w:rsidRPr="008842CE" w:rsidRDefault="00F66357" w:rsidP="008842CE">
      <w:pPr>
        <w:pStyle w:val="af2"/>
        <w:widowControl w:val="0"/>
        <w:jc w:val="both"/>
        <w:rPr>
          <w:rFonts w:ascii="GHEA Grapalat" w:hAnsi="GHEA Grapalat"/>
          <w:lang w:val="af-ZA"/>
        </w:rPr>
      </w:pPr>
    </w:p>
  </w:footnote>
  <w:footnote w:id="2">
    <w:p w:rsidR="00F66357" w:rsidRPr="00CD6B60" w:rsidRDefault="00F66357"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F66357" w:rsidRPr="00CD6B60" w:rsidRDefault="00F66357"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w:t>
      </w:r>
      <w:proofErr w:type="gramStart"/>
      <w:r w:rsidRPr="00CD6B60">
        <w:rPr>
          <w:rFonts w:ascii="GHEA Grapalat" w:hAnsi="GHEA Grapalat"/>
          <w:i/>
          <w:sz w:val="20"/>
          <w:szCs w:val="20"/>
        </w:rPr>
        <w:t>абзац  пункта</w:t>
      </w:r>
      <w:proofErr w:type="gramEnd"/>
      <w:r w:rsidRPr="00CD6B60">
        <w:rPr>
          <w:rFonts w:ascii="GHEA Grapalat" w:hAnsi="GHEA Grapalat"/>
          <w:i/>
          <w:sz w:val="20"/>
          <w:szCs w:val="20"/>
        </w:rPr>
        <w:t xml:space="preserve">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быть</w:t>
      </w:r>
      <w:proofErr w:type="gramEnd"/>
      <w:r>
        <w:rPr>
          <w:rFonts w:ascii="GHEA Grapalat" w:hAnsi="GHEA Grapalat"/>
          <w:i/>
          <w:sz w:val="20"/>
          <w:szCs w:val="20"/>
        </w:rPr>
        <w:t xml:space="preserve">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proofErr w:type="gramStart"/>
      <w:r w:rsidRPr="00CD6B60">
        <w:rPr>
          <w:rFonts w:ascii="GHEA Grapalat" w:hAnsi="GHEA Grapalat"/>
          <w:i/>
          <w:sz w:val="20"/>
          <w:szCs w:val="20"/>
        </w:rPr>
        <w:t>процедуру.Разъяснение</w:t>
      </w:r>
      <w:proofErr w:type="spellEnd"/>
      <w:proofErr w:type="gram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F66357" w:rsidRPr="00CD6B60" w:rsidRDefault="00F66357"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w:t>
      </w:r>
      <w:proofErr w:type="gramStart"/>
      <w:r w:rsidRPr="00CD6B60">
        <w:rPr>
          <w:rFonts w:ascii="GHEA Grapalat" w:hAnsi="GHEA Grapalat"/>
          <w:i/>
          <w:sz w:val="20"/>
          <w:szCs w:val="20"/>
        </w:rPr>
        <w:t>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F66357" w:rsidRPr="00CD6B60" w:rsidRDefault="00F66357"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F66357" w:rsidRDefault="00F66357"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F66357" w:rsidRDefault="00F66357"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 xml:space="preserve">0 млн. </w:t>
      </w:r>
      <w:proofErr w:type="spellStart"/>
      <w:proofErr w:type="gramStart"/>
      <w:r w:rsidRPr="00BC07EB">
        <w:rPr>
          <w:rFonts w:ascii="GHEA Grapalat" w:hAnsi="GHEA Grapalat"/>
          <w:i/>
          <w:sz w:val="20"/>
          <w:szCs w:val="20"/>
        </w:rPr>
        <w:t>драмов</w:t>
      </w:r>
      <w:proofErr w:type="spellEnd"/>
      <w:r w:rsidRPr="00D3436F">
        <w:rPr>
          <w:rFonts w:ascii="GHEA Grapalat" w:hAnsi="GHEA Grapalat"/>
          <w:i/>
          <w:sz w:val="20"/>
          <w:szCs w:val="20"/>
        </w:rPr>
        <w:t xml:space="preserve"> </w:t>
      </w:r>
      <w:r w:rsidRPr="00BC07EB">
        <w:rPr>
          <w:rFonts w:ascii="GHEA Grapalat" w:hAnsi="GHEA Grapalat"/>
          <w:i/>
          <w:sz w:val="20"/>
          <w:szCs w:val="20"/>
        </w:rPr>
        <w:t xml:space="preserve"> РА</w:t>
      </w:r>
      <w:proofErr w:type="gramEnd"/>
      <w:r w:rsidRPr="00BC07EB">
        <w:rPr>
          <w:rFonts w:ascii="GHEA Grapalat" w:hAnsi="GHEA Grapalat"/>
          <w:i/>
          <w:sz w:val="20"/>
          <w:szCs w:val="20"/>
        </w:rPr>
        <w:t xml:space="preserve">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F66357" w:rsidRPr="009E2596" w:rsidRDefault="00F66357"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 xml:space="preserve">ры не превышает 10 млн. </w:t>
      </w:r>
      <w:proofErr w:type="spellStart"/>
      <w:r>
        <w:rPr>
          <w:rFonts w:ascii="GHEA Grapalat" w:hAnsi="GHEA Grapalat"/>
          <w:i/>
          <w:sz w:val="20"/>
          <w:szCs w:val="20"/>
        </w:rPr>
        <w:t>драмов</w:t>
      </w:r>
      <w:proofErr w:type="spellEnd"/>
      <w:r>
        <w:rPr>
          <w:rFonts w:ascii="GHEA Grapalat" w:hAnsi="GHEA Grapalat"/>
          <w:i/>
          <w:sz w:val="20"/>
          <w:szCs w:val="20"/>
        </w:rPr>
        <w:t xml:space="preserve"> РА</w:t>
      </w:r>
    </w:p>
  </w:footnote>
  <w:footnote w:id="4">
    <w:p w:rsidR="00F66357" w:rsidRPr="0049623A" w:rsidDel="00932115" w:rsidRDefault="00F66357" w:rsidP="00AF1F59">
      <w:pPr>
        <w:pStyle w:val="af2"/>
        <w:jc w:val="both"/>
        <w:rPr>
          <w:del w:id="1" w:author="Inesa Kocharyan" w:date="2019-10-29T12:18:00Z"/>
        </w:rPr>
      </w:pPr>
      <w:r>
        <w:rPr>
          <w:rStyle w:val="af6"/>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5">
    <w:p w:rsidR="00F66357" w:rsidRPr="00D3436F" w:rsidRDefault="00F66357"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F66357" w:rsidRPr="000811C1" w:rsidRDefault="00F66357">
      <w:pPr>
        <w:pStyle w:val="af2"/>
        <w:rPr>
          <w:rFonts w:asciiTheme="minorHAnsi" w:hAnsiTheme="minorHAnsi"/>
        </w:rPr>
      </w:pPr>
    </w:p>
  </w:footnote>
  <w:footnote w:id="6">
    <w:p w:rsidR="00F66357" w:rsidRPr="00FE2AA4" w:rsidRDefault="00F66357">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7">
    <w:p w:rsidR="00F66357" w:rsidRPr="008842CE" w:rsidRDefault="00F66357"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F66357" w:rsidRPr="000811C1" w:rsidRDefault="00F66357">
      <w:pPr>
        <w:pStyle w:val="af2"/>
        <w:rPr>
          <w:lang w:val="af-ZA"/>
        </w:rPr>
      </w:pPr>
    </w:p>
  </w:footnote>
  <w:footnote w:id="8">
    <w:p w:rsidR="00F66357" w:rsidRPr="0092041F" w:rsidRDefault="00F66357" w:rsidP="00C67FAB">
      <w:pPr>
        <w:pStyle w:val="af2"/>
        <w:jc w:val="both"/>
        <w:rPr>
          <w:rFonts w:ascii="GHEA Grapalat" w:hAnsi="GHEA Grapalat"/>
          <w:i/>
        </w:rPr>
      </w:pPr>
      <w:r w:rsidRPr="00C67FAB">
        <w:rPr>
          <w:rStyle w:val="af6"/>
          <w:rFonts w:ascii="GHEA Grapalat" w:hAnsi="GHEA Grapalat"/>
          <w:i/>
        </w:rPr>
        <w:t>12</w:t>
      </w:r>
      <w:r w:rsidRPr="00C67FAB">
        <w:rPr>
          <w:rFonts w:ascii="GHEA Grapalat" w:hAnsi="GHEA Grapalat"/>
          <w:i/>
        </w:rPr>
        <w:t xml:space="preserve"> Если цена закупленного по заявке на закупку товара не превышает 10 млн. </w:t>
      </w:r>
      <w:proofErr w:type="spellStart"/>
      <w:r w:rsidRPr="00C67FAB">
        <w:rPr>
          <w:rFonts w:ascii="GHEA Grapalat" w:hAnsi="GHEA Grapalat"/>
          <w:i/>
        </w:rPr>
        <w:t>драмов</w:t>
      </w:r>
      <w:proofErr w:type="spellEnd"/>
      <w:r w:rsidRPr="00C67FAB">
        <w:rPr>
          <w:rFonts w:ascii="GHEA Grapalat" w:hAnsi="GHEA Grapalat"/>
          <w:i/>
        </w:rPr>
        <w:t xml:space="preserve"> РА, то слова </w:t>
      </w:r>
      <w:r w:rsidRPr="0092041F">
        <w:rPr>
          <w:rFonts w:ascii="GHEA Grapalat" w:hAnsi="GHEA Grapalat" w:cs="Sylfaen"/>
          <w:i/>
          <w:sz w:val="16"/>
          <w:szCs w:val="16"/>
        </w:rPr>
        <w:t>“</w:t>
      </w:r>
      <w:r w:rsidRPr="00C67FAB">
        <w:rPr>
          <w:rFonts w:ascii="GHEA Grapalat" w:hAnsi="GHEA Grapalat"/>
          <w:i/>
        </w:rPr>
        <w:t>в виде банковской гарантии (приложение 4</w:t>
      </w:r>
      <w:proofErr w:type="gramStart"/>
      <w:r w:rsidRPr="00C67FAB">
        <w:rPr>
          <w:rFonts w:ascii="GHEA Grapalat" w:hAnsi="GHEA Grapalat"/>
          <w:i/>
        </w:rPr>
        <w:t xml:space="preserve">) </w:t>
      </w:r>
      <w:r w:rsidRPr="0092041F">
        <w:rPr>
          <w:rFonts w:ascii="GHEA Grapalat" w:hAnsi="GHEA Grapalat" w:cs="Sylfaen"/>
          <w:i/>
          <w:sz w:val="16"/>
          <w:szCs w:val="16"/>
        </w:rPr>
        <w:t>”</w:t>
      </w:r>
      <w:proofErr w:type="gramEnd"/>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9">
    <w:p w:rsidR="00F66357" w:rsidRPr="00511966" w:rsidRDefault="00F66357" w:rsidP="00C67FAB">
      <w:pPr>
        <w:pStyle w:val="af2"/>
        <w:jc w:val="both"/>
        <w:rPr>
          <w:rFonts w:ascii="GHEA Grapalat" w:hAnsi="GHEA Grapalat"/>
          <w:i/>
        </w:rPr>
      </w:pPr>
      <w:r w:rsidRPr="00C67FAB">
        <w:rPr>
          <w:rStyle w:val="af6"/>
          <w:rFonts w:ascii="GHEA Grapalat" w:hAnsi="GHEA Grapalat"/>
          <w:i/>
        </w:rPr>
        <w:t>13</w:t>
      </w:r>
      <w:r w:rsidRPr="00C67FAB">
        <w:rPr>
          <w:rFonts w:ascii="GHEA Grapalat" w:hAnsi="GHEA Grapalat"/>
          <w:i/>
        </w:rPr>
        <w:t xml:space="preserve"> Если цена закупленного по заявке на закупку товара не превышает 10 млн. </w:t>
      </w:r>
      <w:proofErr w:type="spellStart"/>
      <w:r w:rsidRPr="00C67FAB">
        <w:rPr>
          <w:rFonts w:ascii="GHEA Grapalat" w:hAnsi="GHEA Grapalat"/>
          <w:i/>
        </w:rPr>
        <w:t>драмов</w:t>
      </w:r>
      <w:proofErr w:type="spellEnd"/>
      <w:r w:rsidRPr="00C67FAB">
        <w:rPr>
          <w:rFonts w:ascii="GHEA Grapalat" w:hAnsi="GHEA Grapalat"/>
          <w:i/>
        </w:rPr>
        <w:t xml:space="preserve"> РА, то </w:t>
      </w:r>
      <w:proofErr w:type="gramStart"/>
      <w:r w:rsidRPr="00C67FAB">
        <w:rPr>
          <w:rFonts w:ascii="GHEA Grapalat" w:hAnsi="GHEA Grapalat"/>
          <w:i/>
        </w:rPr>
        <w:t>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в</w:t>
      </w:r>
      <w:proofErr w:type="gramEnd"/>
      <w:r w:rsidRPr="00C67FAB">
        <w:rPr>
          <w:rFonts w:ascii="GHEA Grapalat" w:hAnsi="GHEA Grapalat"/>
          <w:i/>
        </w:rPr>
        <w:t xml:space="preserve"> виде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0">
    <w:p w:rsidR="00F66357" w:rsidRPr="008E4439" w:rsidRDefault="00F66357"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F66357" w:rsidRPr="000811C1" w:rsidRDefault="00F66357" w:rsidP="0027573B">
      <w:pPr>
        <w:pStyle w:val="af2"/>
        <w:rPr>
          <w:rFonts w:ascii="Sylfaen" w:hAnsi="Sylfaen"/>
          <w:sz w:val="18"/>
          <w:szCs w:val="18"/>
        </w:rPr>
      </w:pPr>
    </w:p>
  </w:footnote>
  <w:footnote w:id="11">
    <w:p w:rsidR="00F66357" w:rsidRPr="00A31673" w:rsidRDefault="00F66357">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rsidR="00F66357" w:rsidRPr="00DE7706" w:rsidRDefault="00F66357">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rsidR="00F66357" w:rsidRDefault="00F66357"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F66357" w:rsidRDefault="00F66357" w:rsidP="006B3E56">
      <w:pPr>
        <w:pStyle w:val="af2"/>
        <w:rPr>
          <w:rFonts w:asciiTheme="minorHAnsi" w:hAnsiTheme="minorHAnsi"/>
          <w:lang w:val="af-ZA"/>
        </w:rPr>
      </w:pPr>
    </w:p>
  </w:footnote>
  <w:footnote w:id="14">
    <w:p w:rsidR="00F66357" w:rsidRPr="00D3436F" w:rsidRDefault="00F66357"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F66357" w:rsidRPr="00D3436F" w:rsidRDefault="00F66357">
      <w:pPr>
        <w:pStyle w:val="af2"/>
        <w:rPr>
          <w:lang w:val="es-ES"/>
        </w:rPr>
      </w:pPr>
    </w:p>
  </w:footnote>
  <w:footnote w:id="15">
    <w:p w:rsidR="00F66357" w:rsidRPr="008842CE" w:rsidRDefault="00F66357" w:rsidP="003D2FE2">
      <w:pPr>
        <w:pStyle w:val="af2"/>
        <w:jc w:val="both"/>
      </w:pPr>
    </w:p>
  </w:footnote>
  <w:footnote w:id="16">
    <w:p w:rsidR="00F66357" w:rsidRPr="008842CE" w:rsidRDefault="00F66357" w:rsidP="000A214C">
      <w:pPr>
        <w:pStyle w:val="af2"/>
        <w:jc w:val="both"/>
      </w:pPr>
    </w:p>
  </w:footnote>
  <w:footnote w:id="17">
    <w:p w:rsidR="00F66357" w:rsidRPr="00D3436F" w:rsidRDefault="00F66357"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8">
    <w:p w:rsidR="00F66357" w:rsidRPr="00402BC3" w:rsidRDefault="00F66357"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F66357" w:rsidRPr="00552088" w:rsidRDefault="00F66357"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F66357" w:rsidRPr="00D3436F" w:rsidRDefault="00F66357">
      <w:pPr>
        <w:pStyle w:val="af2"/>
        <w:rPr>
          <w:lang w:val="hy-AM"/>
        </w:rPr>
      </w:pPr>
    </w:p>
  </w:footnote>
  <w:footnote w:id="19">
    <w:p w:rsidR="00F66357" w:rsidRPr="008842CE" w:rsidRDefault="00F66357"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F66357" w:rsidRPr="00D3436F" w:rsidRDefault="00F66357">
      <w:pPr>
        <w:pStyle w:val="af2"/>
        <w:rPr>
          <w:lang w:val="hy-AM"/>
        </w:rPr>
      </w:pPr>
    </w:p>
  </w:footnote>
  <w:footnote w:id="20">
    <w:p w:rsidR="00F66357" w:rsidRPr="00D3436F" w:rsidRDefault="00F66357"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1">
    <w:p w:rsidR="00F66357" w:rsidRPr="008842CE" w:rsidRDefault="00F66357"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F66357" w:rsidRPr="00D3436F" w:rsidRDefault="00F66357">
      <w:pPr>
        <w:pStyle w:val="af2"/>
        <w:rPr>
          <w:lang w:val="hy-AM"/>
        </w:rPr>
      </w:pPr>
    </w:p>
  </w:footnote>
  <w:footnote w:id="22">
    <w:p w:rsidR="00F66357" w:rsidRPr="008842CE" w:rsidRDefault="00F66357"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w:t>
      </w:r>
      <w:proofErr w:type="gramStart"/>
      <w:r w:rsidRPr="008842CE">
        <w:rPr>
          <w:rFonts w:ascii="GHEA Grapalat" w:hAnsi="GHEA Grapalat"/>
          <w:i/>
        </w:rPr>
        <w:t>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Квалификации</w:t>
      </w:r>
      <w:proofErr w:type="gramEnd"/>
      <w:r>
        <w:rPr>
          <w:rFonts w:ascii="GHEA Grapalat" w:hAnsi="GHEA Grapalat"/>
          <w:i/>
        </w:rPr>
        <w:t xml:space="preserve">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F66357" w:rsidRPr="008842CE" w:rsidRDefault="00F66357"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F66357" w:rsidRPr="00D3436F" w:rsidRDefault="00F66357">
      <w:pPr>
        <w:pStyle w:val="af2"/>
        <w:rPr>
          <w:lang w:val="hy-AM"/>
        </w:rPr>
      </w:pPr>
    </w:p>
  </w:footnote>
  <w:footnote w:id="23">
    <w:p w:rsidR="00F66357" w:rsidRPr="00E861BF" w:rsidRDefault="00F66357"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4">
    <w:p w:rsidR="00F66357" w:rsidRPr="008842CE" w:rsidRDefault="00F66357" w:rsidP="008842CE">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25">
    <w:p w:rsidR="00F66357" w:rsidRPr="008842CE" w:rsidRDefault="00F66357"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5D3"/>
    <w:rsid w:val="00012E2C"/>
    <w:rsid w:val="00013093"/>
    <w:rsid w:val="000132F3"/>
    <w:rsid w:val="00013C24"/>
    <w:rsid w:val="000142CE"/>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577FC"/>
    <w:rsid w:val="000604CF"/>
    <w:rsid w:val="00060FB1"/>
    <w:rsid w:val="000612B9"/>
    <w:rsid w:val="0006220B"/>
    <w:rsid w:val="00062B46"/>
    <w:rsid w:val="0006311D"/>
    <w:rsid w:val="00063AEF"/>
    <w:rsid w:val="00064F47"/>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B9C"/>
    <w:rsid w:val="00080C4E"/>
    <w:rsid w:val="00080E73"/>
    <w:rsid w:val="000811C1"/>
    <w:rsid w:val="000822C1"/>
    <w:rsid w:val="00082ADC"/>
    <w:rsid w:val="00082DE0"/>
    <w:rsid w:val="00083558"/>
    <w:rsid w:val="000845F6"/>
    <w:rsid w:val="00084B51"/>
    <w:rsid w:val="000855AF"/>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5B5"/>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2D68"/>
    <w:rsid w:val="000C36C6"/>
    <w:rsid w:val="000C3F69"/>
    <w:rsid w:val="000C5A09"/>
    <w:rsid w:val="000C6203"/>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CC"/>
    <w:rsid w:val="00111FFB"/>
    <w:rsid w:val="0011340E"/>
    <w:rsid w:val="00113F0D"/>
    <w:rsid w:val="0011423D"/>
    <w:rsid w:val="00114395"/>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781"/>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6AB2"/>
    <w:rsid w:val="001578A1"/>
    <w:rsid w:val="001578D4"/>
    <w:rsid w:val="0016001A"/>
    <w:rsid w:val="001600FF"/>
    <w:rsid w:val="0016055A"/>
    <w:rsid w:val="001609F6"/>
    <w:rsid w:val="00160AE4"/>
    <w:rsid w:val="00160BB4"/>
    <w:rsid w:val="00161428"/>
    <w:rsid w:val="00161B32"/>
    <w:rsid w:val="0016213E"/>
    <w:rsid w:val="00163324"/>
    <w:rsid w:val="00163E68"/>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A0"/>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3FF"/>
    <w:rsid w:val="00183DD8"/>
    <w:rsid w:val="00183FEA"/>
    <w:rsid w:val="00184D18"/>
    <w:rsid w:val="00184F17"/>
    <w:rsid w:val="00185684"/>
    <w:rsid w:val="0018591C"/>
    <w:rsid w:val="00185DF9"/>
    <w:rsid w:val="00186559"/>
    <w:rsid w:val="00186E7F"/>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0C6F"/>
    <w:rsid w:val="001A23A6"/>
    <w:rsid w:val="001A2579"/>
    <w:rsid w:val="001A2F72"/>
    <w:rsid w:val="001A3FEC"/>
    <w:rsid w:val="001A43A4"/>
    <w:rsid w:val="001A4EF7"/>
    <w:rsid w:val="001A5BC8"/>
    <w:rsid w:val="001A5C02"/>
    <w:rsid w:val="001A6355"/>
    <w:rsid w:val="001A6561"/>
    <w:rsid w:val="001A6B31"/>
    <w:rsid w:val="001A77DF"/>
    <w:rsid w:val="001B0D9A"/>
    <w:rsid w:val="001B1050"/>
    <w:rsid w:val="001B1370"/>
    <w:rsid w:val="001B1C67"/>
    <w:rsid w:val="001B1FC4"/>
    <w:rsid w:val="001B32D9"/>
    <w:rsid w:val="001B37D2"/>
    <w:rsid w:val="001B41BC"/>
    <w:rsid w:val="001B45A9"/>
    <w:rsid w:val="001B478E"/>
    <w:rsid w:val="001B6FCF"/>
    <w:rsid w:val="001C07C6"/>
    <w:rsid w:val="001C0849"/>
    <w:rsid w:val="001C1570"/>
    <w:rsid w:val="001C3D83"/>
    <w:rsid w:val="001C3F6C"/>
    <w:rsid w:val="001C5F00"/>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2A1B"/>
    <w:rsid w:val="001E3136"/>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1C0"/>
    <w:rsid w:val="001F1DF0"/>
    <w:rsid w:val="001F1DF7"/>
    <w:rsid w:val="001F2926"/>
    <w:rsid w:val="001F3237"/>
    <w:rsid w:val="001F386B"/>
    <w:rsid w:val="001F48F6"/>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3E2"/>
    <w:rsid w:val="002069C9"/>
    <w:rsid w:val="00206AF8"/>
    <w:rsid w:val="0020701A"/>
    <w:rsid w:val="00207490"/>
    <w:rsid w:val="002100B3"/>
    <w:rsid w:val="002101F2"/>
    <w:rsid w:val="00210F0C"/>
    <w:rsid w:val="00211425"/>
    <w:rsid w:val="002137E6"/>
    <w:rsid w:val="00213830"/>
    <w:rsid w:val="00213EB8"/>
    <w:rsid w:val="00214462"/>
    <w:rsid w:val="00214EAA"/>
    <w:rsid w:val="0021589C"/>
    <w:rsid w:val="002166CE"/>
    <w:rsid w:val="00217344"/>
    <w:rsid w:val="00217710"/>
    <w:rsid w:val="00220ACB"/>
    <w:rsid w:val="00220C7C"/>
    <w:rsid w:val="002218FE"/>
    <w:rsid w:val="00221C7B"/>
    <w:rsid w:val="00222306"/>
    <w:rsid w:val="0022247D"/>
    <w:rsid w:val="002240AB"/>
    <w:rsid w:val="002250D8"/>
    <w:rsid w:val="0022515E"/>
    <w:rsid w:val="002252CD"/>
    <w:rsid w:val="00225351"/>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4FAD"/>
    <w:rsid w:val="00265A4B"/>
    <w:rsid w:val="00265B14"/>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85F"/>
    <w:rsid w:val="00280E91"/>
    <w:rsid w:val="00281D16"/>
    <w:rsid w:val="00283198"/>
    <w:rsid w:val="002839FE"/>
    <w:rsid w:val="00283E26"/>
    <w:rsid w:val="00283F0A"/>
    <w:rsid w:val="002845EA"/>
    <w:rsid w:val="002846B1"/>
    <w:rsid w:val="00286CDB"/>
    <w:rsid w:val="0028726A"/>
    <w:rsid w:val="00287494"/>
    <w:rsid w:val="00291919"/>
    <w:rsid w:val="00291EFF"/>
    <w:rsid w:val="002926D4"/>
    <w:rsid w:val="00293A25"/>
    <w:rsid w:val="00293A76"/>
    <w:rsid w:val="002941F2"/>
    <w:rsid w:val="00294BD5"/>
    <w:rsid w:val="00294F67"/>
    <w:rsid w:val="00294FFF"/>
    <w:rsid w:val="0029515A"/>
    <w:rsid w:val="00295364"/>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1F67"/>
    <w:rsid w:val="002D207D"/>
    <w:rsid w:val="002D20E8"/>
    <w:rsid w:val="002D236D"/>
    <w:rsid w:val="002D3C61"/>
    <w:rsid w:val="002D4250"/>
    <w:rsid w:val="002D4575"/>
    <w:rsid w:val="002D4EEB"/>
    <w:rsid w:val="002D5580"/>
    <w:rsid w:val="002D5CF0"/>
    <w:rsid w:val="002D5EDA"/>
    <w:rsid w:val="002D601F"/>
    <w:rsid w:val="002D6A4F"/>
    <w:rsid w:val="002D7D70"/>
    <w:rsid w:val="002E069D"/>
    <w:rsid w:val="002E0768"/>
    <w:rsid w:val="002E0877"/>
    <w:rsid w:val="002E3165"/>
    <w:rsid w:val="002E4305"/>
    <w:rsid w:val="002E47F6"/>
    <w:rsid w:val="002E530A"/>
    <w:rsid w:val="002E531D"/>
    <w:rsid w:val="002E5FDA"/>
    <w:rsid w:val="002E727E"/>
    <w:rsid w:val="002E79C1"/>
    <w:rsid w:val="002E7EE1"/>
    <w:rsid w:val="002F0989"/>
    <w:rsid w:val="002F1AB3"/>
    <w:rsid w:val="002F1F78"/>
    <w:rsid w:val="002F2045"/>
    <w:rsid w:val="002F2657"/>
    <w:rsid w:val="002F2A55"/>
    <w:rsid w:val="002F2B23"/>
    <w:rsid w:val="002F35FE"/>
    <w:rsid w:val="002F5CB9"/>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A4E"/>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20A"/>
    <w:rsid w:val="00336709"/>
    <w:rsid w:val="00336F9A"/>
    <w:rsid w:val="0033740E"/>
    <w:rsid w:val="00337C99"/>
    <w:rsid w:val="00340083"/>
    <w:rsid w:val="00340659"/>
    <w:rsid w:val="003414F9"/>
    <w:rsid w:val="00341747"/>
    <w:rsid w:val="00341A74"/>
    <w:rsid w:val="00341D7A"/>
    <w:rsid w:val="00341ED4"/>
    <w:rsid w:val="003427DF"/>
    <w:rsid w:val="00343657"/>
    <w:rsid w:val="003436A5"/>
    <w:rsid w:val="00345909"/>
    <w:rsid w:val="003468B8"/>
    <w:rsid w:val="00347499"/>
    <w:rsid w:val="003475E1"/>
    <w:rsid w:val="0034777A"/>
    <w:rsid w:val="003500D1"/>
    <w:rsid w:val="00350210"/>
    <w:rsid w:val="00350451"/>
    <w:rsid w:val="00352189"/>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58D"/>
    <w:rsid w:val="00367A9A"/>
    <w:rsid w:val="00367B75"/>
    <w:rsid w:val="00367F26"/>
    <w:rsid w:val="00370ECD"/>
    <w:rsid w:val="0037177E"/>
    <w:rsid w:val="003717D2"/>
    <w:rsid w:val="00371CF8"/>
    <w:rsid w:val="00372C2B"/>
    <w:rsid w:val="00372C67"/>
    <w:rsid w:val="00372D7E"/>
    <w:rsid w:val="00372FAD"/>
    <w:rsid w:val="0037329F"/>
    <w:rsid w:val="00373599"/>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889"/>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C42"/>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AFE"/>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0773"/>
    <w:rsid w:val="00421AEB"/>
    <w:rsid w:val="004221E0"/>
    <w:rsid w:val="00422802"/>
    <w:rsid w:val="00427EAA"/>
    <w:rsid w:val="00431998"/>
    <w:rsid w:val="004320F2"/>
    <w:rsid w:val="00434D1C"/>
    <w:rsid w:val="0043558D"/>
    <w:rsid w:val="004361D6"/>
    <w:rsid w:val="0043641B"/>
    <w:rsid w:val="0043662A"/>
    <w:rsid w:val="00436DF8"/>
    <w:rsid w:val="004373E3"/>
    <w:rsid w:val="0043742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058"/>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C4C"/>
    <w:rsid w:val="00467E75"/>
    <w:rsid w:val="0047117B"/>
    <w:rsid w:val="00471867"/>
    <w:rsid w:val="004722BC"/>
    <w:rsid w:val="0047258C"/>
    <w:rsid w:val="00472963"/>
    <w:rsid w:val="00472E68"/>
    <w:rsid w:val="00473CF5"/>
    <w:rsid w:val="004749BD"/>
    <w:rsid w:val="00475591"/>
    <w:rsid w:val="00475DA7"/>
    <w:rsid w:val="0047619C"/>
    <w:rsid w:val="004761CD"/>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346"/>
    <w:rsid w:val="00490743"/>
    <w:rsid w:val="004929E4"/>
    <w:rsid w:val="0049374F"/>
    <w:rsid w:val="00493AF9"/>
    <w:rsid w:val="00493CC7"/>
    <w:rsid w:val="0049623A"/>
    <w:rsid w:val="0049655D"/>
    <w:rsid w:val="004974D8"/>
    <w:rsid w:val="004A0302"/>
    <w:rsid w:val="004A0321"/>
    <w:rsid w:val="004A11E0"/>
    <w:rsid w:val="004A1734"/>
    <w:rsid w:val="004A1C5D"/>
    <w:rsid w:val="004A3051"/>
    <w:rsid w:val="004A51CE"/>
    <w:rsid w:val="004A6204"/>
    <w:rsid w:val="004A712A"/>
    <w:rsid w:val="004A7722"/>
    <w:rsid w:val="004A798D"/>
    <w:rsid w:val="004B0EE8"/>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A99"/>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4A86"/>
    <w:rsid w:val="004D5671"/>
    <w:rsid w:val="004D5FF6"/>
    <w:rsid w:val="004D6073"/>
    <w:rsid w:val="004D64A9"/>
    <w:rsid w:val="004D6818"/>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29F"/>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44DF"/>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27A6D"/>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4D"/>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25E6"/>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4DF"/>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3D1"/>
    <w:rsid w:val="00594C31"/>
    <w:rsid w:val="00594FEE"/>
    <w:rsid w:val="005953F4"/>
    <w:rsid w:val="005955FA"/>
    <w:rsid w:val="005960B4"/>
    <w:rsid w:val="0059636E"/>
    <w:rsid w:val="005A10FB"/>
    <w:rsid w:val="005A1236"/>
    <w:rsid w:val="005A3009"/>
    <w:rsid w:val="005A3A35"/>
    <w:rsid w:val="005A3D17"/>
    <w:rsid w:val="005A3DC6"/>
    <w:rsid w:val="005A3EB8"/>
    <w:rsid w:val="005A3EDC"/>
    <w:rsid w:val="005A405F"/>
    <w:rsid w:val="005A4086"/>
    <w:rsid w:val="005A4324"/>
    <w:rsid w:val="005A511D"/>
    <w:rsid w:val="005A57B8"/>
    <w:rsid w:val="005A6435"/>
    <w:rsid w:val="005A6E94"/>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CC2"/>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47C5"/>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191"/>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39EA"/>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50E"/>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5D"/>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A7F90"/>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07A"/>
    <w:rsid w:val="006C7E68"/>
    <w:rsid w:val="006C7FD7"/>
    <w:rsid w:val="006D0B02"/>
    <w:rsid w:val="006D0D6F"/>
    <w:rsid w:val="006D0E83"/>
    <w:rsid w:val="006D1826"/>
    <w:rsid w:val="006D1BA0"/>
    <w:rsid w:val="006D2DF7"/>
    <w:rsid w:val="006D4448"/>
    <w:rsid w:val="006D4E1D"/>
    <w:rsid w:val="006D5516"/>
    <w:rsid w:val="006D6150"/>
    <w:rsid w:val="006D7219"/>
    <w:rsid w:val="006D787E"/>
    <w:rsid w:val="006E15CD"/>
    <w:rsid w:val="006E1E8F"/>
    <w:rsid w:val="006E28F8"/>
    <w:rsid w:val="006E35A0"/>
    <w:rsid w:val="006E49D7"/>
    <w:rsid w:val="006E50E4"/>
    <w:rsid w:val="006E5904"/>
    <w:rsid w:val="006E59BA"/>
    <w:rsid w:val="006E5CC5"/>
    <w:rsid w:val="006E6BDC"/>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4C8"/>
    <w:rsid w:val="0072587C"/>
    <w:rsid w:val="00725ED3"/>
    <w:rsid w:val="00731BD1"/>
    <w:rsid w:val="00731D26"/>
    <w:rsid w:val="00733051"/>
    <w:rsid w:val="00735365"/>
    <w:rsid w:val="00736948"/>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059"/>
    <w:rsid w:val="007554B5"/>
    <w:rsid w:val="00755AA2"/>
    <w:rsid w:val="00756F11"/>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BB0"/>
    <w:rsid w:val="007631BA"/>
    <w:rsid w:val="007635E3"/>
    <w:rsid w:val="0076368E"/>
    <w:rsid w:val="0076384C"/>
    <w:rsid w:val="007642C2"/>
    <w:rsid w:val="007646F8"/>
    <w:rsid w:val="00764AAD"/>
    <w:rsid w:val="0076688C"/>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772E6"/>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4BD"/>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CBF"/>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9EE"/>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2ECA"/>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06B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39E"/>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975"/>
    <w:rsid w:val="00853CBA"/>
    <w:rsid w:val="008546A0"/>
    <w:rsid w:val="00855622"/>
    <w:rsid w:val="008558B3"/>
    <w:rsid w:val="00855C7E"/>
    <w:rsid w:val="00855F55"/>
    <w:rsid w:val="008567DC"/>
    <w:rsid w:val="008568E9"/>
    <w:rsid w:val="00856B7C"/>
    <w:rsid w:val="00857BF8"/>
    <w:rsid w:val="0086004A"/>
    <w:rsid w:val="008601B2"/>
    <w:rsid w:val="008602B6"/>
    <w:rsid w:val="0086059D"/>
    <w:rsid w:val="00860B3B"/>
    <w:rsid w:val="008617BA"/>
    <w:rsid w:val="00861BEB"/>
    <w:rsid w:val="00861EC8"/>
    <w:rsid w:val="00862230"/>
    <w:rsid w:val="0086248D"/>
    <w:rsid w:val="008626E5"/>
    <w:rsid w:val="008628CD"/>
    <w:rsid w:val="00863197"/>
    <w:rsid w:val="00863E4D"/>
    <w:rsid w:val="00864414"/>
    <w:rsid w:val="00865E9B"/>
    <w:rsid w:val="00867167"/>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1DA0"/>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98"/>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261"/>
    <w:rsid w:val="008F0732"/>
    <w:rsid w:val="008F15B9"/>
    <w:rsid w:val="008F1F9B"/>
    <w:rsid w:val="008F2148"/>
    <w:rsid w:val="008F2365"/>
    <w:rsid w:val="008F2B76"/>
    <w:rsid w:val="008F527F"/>
    <w:rsid w:val="008F6B74"/>
    <w:rsid w:val="00900517"/>
    <w:rsid w:val="009011B9"/>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2EF7"/>
    <w:rsid w:val="009230AA"/>
    <w:rsid w:val="00923711"/>
    <w:rsid w:val="00924434"/>
    <w:rsid w:val="00926875"/>
    <w:rsid w:val="00927888"/>
    <w:rsid w:val="00931A1F"/>
    <w:rsid w:val="00932115"/>
    <w:rsid w:val="00932172"/>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1E0B"/>
    <w:rsid w:val="00952531"/>
    <w:rsid w:val="00953ADF"/>
    <w:rsid w:val="00953F12"/>
    <w:rsid w:val="00954425"/>
    <w:rsid w:val="009548D2"/>
    <w:rsid w:val="00954C8E"/>
    <w:rsid w:val="00955135"/>
    <w:rsid w:val="00955A1E"/>
    <w:rsid w:val="00955E87"/>
    <w:rsid w:val="00956D11"/>
    <w:rsid w:val="00960802"/>
    <w:rsid w:val="00961957"/>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0E3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3A4"/>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0C19"/>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6519"/>
    <w:rsid w:val="009E7100"/>
    <w:rsid w:val="009F0660"/>
    <w:rsid w:val="009F06BA"/>
    <w:rsid w:val="009F0AB3"/>
    <w:rsid w:val="009F0E95"/>
    <w:rsid w:val="009F10E4"/>
    <w:rsid w:val="009F16B2"/>
    <w:rsid w:val="009F18D0"/>
    <w:rsid w:val="009F1FF7"/>
    <w:rsid w:val="009F2C5D"/>
    <w:rsid w:val="009F30E4"/>
    <w:rsid w:val="009F337A"/>
    <w:rsid w:val="009F3EC6"/>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85E"/>
    <w:rsid w:val="00A12A5E"/>
    <w:rsid w:val="00A12C95"/>
    <w:rsid w:val="00A12F17"/>
    <w:rsid w:val="00A134CC"/>
    <w:rsid w:val="00A14672"/>
    <w:rsid w:val="00A14685"/>
    <w:rsid w:val="00A14ED9"/>
    <w:rsid w:val="00A150A9"/>
    <w:rsid w:val="00A150D1"/>
    <w:rsid w:val="00A15F20"/>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226"/>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B09"/>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77EF1"/>
    <w:rsid w:val="00A8081F"/>
    <w:rsid w:val="00A80ECD"/>
    <w:rsid w:val="00A8134C"/>
    <w:rsid w:val="00A81620"/>
    <w:rsid w:val="00A81DD5"/>
    <w:rsid w:val="00A8328A"/>
    <w:rsid w:val="00A86287"/>
    <w:rsid w:val="00A87773"/>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270D"/>
    <w:rsid w:val="00AC30D5"/>
    <w:rsid w:val="00AC3F2F"/>
    <w:rsid w:val="00AC4EAF"/>
    <w:rsid w:val="00AC5807"/>
    <w:rsid w:val="00AC6523"/>
    <w:rsid w:val="00AC743C"/>
    <w:rsid w:val="00AC7A2E"/>
    <w:rsid w:val="00AD0BEB"/>
    <w:rsid w:val="00AD1BFE"/>
    <w:rsid w:val="00AD2081"/>
    <w:rsid w:val="00AD2542"/>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3D3"/>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2FBB"/>
    <w:rsid w:val="00B1352B"/>
    <w:rsid w:val="00B138F3"/>
    <w:rsid w:val="00B14473"/>
    <w:rsid w:val="00B14486"/>
    <w:rsid w:val="00B14E56"/>
    <w:rsid w:val="00B1537B"/>
    <w:rsid w:val="00B16483"/>
    <w:rsid w:val="00B16A08"/>
    <w:rsid w:val="00B16E83"/>
    <w:rsid w:val="00B1718B"/>
    <w:rsid w:val="00B176AF"/>
    <w:rsid w:val="00B176DC"/>
    <w:rsid w:val="00B17EB1"/>
    <w:rsid w:val="00B2001C"/>
    <w:rsid w:val="00B2066D"/>
    <w:rsid w:val="00B20FD7"/>
    <w:rsid w:val="00B21689"/>
    <w:rsid w:val="00B217A5"/>
    <w:rsid w:val="00B217BB"/>
    <w:rsid w:val="00B225D5"/>
    <w:rsid w:val="00B2283B"/>
    <w:rsid w:val="00B24490"/>
    <w:rsid w:val="00B25447"/>
    <w:rsid w:val="00B2561E"/>
    <w:rsid w:val="00B2572B"/>
    <w:rsid w:val="00B25FC4"/>
    <w:rsid w:val="00B2681D"/>
    <w:rsid w:val="00B273E6"/>
    <w:rsid w:val="00B2752E"/>
    <w:rsid w:val="00B30994"/>
    <w:rsid w:val="00B31881"/>
    <w:rsid w:val="00B32124"/>
    <w:rsid w:val="00B325AF"/>
    <w:rsid w:val="00B32C46"/>
    <w:rsid w:val="00B32D31"/>
    <w:rsid w:val="00B333DF"/>
    <w:rsid w:val="00B351F5"/>
    <w:rsid w:val="00B3612B"/>
    <w:rsid w:val="00B36765"/>
    <w:rsid w:val="00B369D8"/>
    <w:rsid w:val="00B37250"/>
    <w:rsid w:val="00B40233"/>
    <w:rsid w:val="00B413A8"/>
    <w:rsid w:val="00B42242"/>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5FB"/>
    <w:rsid w:val="00B53A7A"/>
    <w:rsid w:val="00B53B93"/>
    <w:rsid w:val="00B53D73"/>
    <w:rsid w:val="00B54C65"/>
    <w:rsid w:val="00B54F63"/>
    <w:rsid w:val="00B55371"/>
    <w:rsid w:val="00B553D4"/>
    <w:rsid w:val="00B57948"/>
    <w:rsid w:val="00B57B4F"/>
    <w:rsid w:val="00B57D12"/>
    <w:rsid w:val="00B61677"/>
    <w:rsid w:val="00B61C88"/>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0C2D"/>
    <w:rsid w:val="00B9100A"/>
    <w:rsid w:val="00B916D0"/>
    <w:rsid w:val="00B925B0"/>
    <w:rsid w:val="00B92CA7"/>
    <w:rsid w:val="00B931B0"/>
    <w:rsid w:val="00B932B8"/>
    <w:rsid w:val="00B941D0"/>
    <w:rsid w:val="00B94E65"/>
    <w:rsid w:val="00B95FE0"/>
    <w:rsid w:val="00B96B73"/>
    <w:rsid w:val="00B975FA"/>
    <w:rsid w:val="00B9778A"/>
    <w:rsid w:val="00B9796D"/>
    <w:rsid w:val="00BA17C2"/>
    <w:rsid w:val="00BA2853"/>
    <w:rsid w:val="00BA3554"/>
    <w:rsid w:val="00BA632C"/>
    <w:rsid w:val="00BA6E63"/>
    <w:rsid w:val="00BA7128"/>
    <w:rsid w:val="00BB1C9B"/>
    <w:rsid w:val="00BB203D"/>
    <w:rsid w:val="00BB3575"/>
    <w:rsid w:val="00BB4ADD"/>
    <w:rsid w:val="00BB500A"/>
    <w:rsid w:val="00BB50D0"/>
    <w:rsid w:val="00BB52F9"/>
    <w:rsid w:val="00BB5B81"/>
    <w:rsid w:val="00BB663C"/>
    <w:rsid w:val="00BB67B5"/>
    <w:rsid w:val="00BB682B"/>
    <w:rsid w:val="00BB74CF"/>
    <w:rsid w:val="00BC0BAC"/>
    <w:rsid w:val="00BC1555"/>
    <w:rsid w:val="00BC1804"/>
    <w:rsid w:val="00BC2255"/>
    <w:rsid w:val="00BC256B"/>
    <w:rsid w:val="00BC2806"/>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2791"/>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61"/>
    <w:rsid w:val="00BF1D90"/>
    <w:rsid w:val="00BF270F"/>
    <w:rsid w:val="00BF2785"/>
    <w:rsid w:val="00BF3F42"/>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039"/>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CD3"/>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0FE4"/>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22F"/>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847"/>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53D"/>
    <w:rsid w:val="00C816CA"/>
    <w:rsid w:val="00C81FE2"/>
    <w:rsid w:val="00C82BD2"/>
    <w:rsid w:val="00C82E87"/>
    <w:rsid w:val="00C83D8F"/>
    <w:rsid w:val="00C84419"/>
    <w:rsid w:val="00C85FFA"/>
    <w:rsid w:val="00C861E9"/>
    <w:rsid w:val="00C864DC"/>
    <w:rsid w:val="00C86AB3"/>
    <w:rsid w:val="00C90796"/>
    <w:rsid w:val="00C9153B"/>
    <w:rsid w:val="00C91F69"/>
    <w:rsid w:val="00C929A7"/>
    <w:rsid w:val="00C94323"/>
    <w:rsid w:val="00C9541C"/>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453"/>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0B7E"/>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6062"/>
    <w:rsid w:val="00CE71AA"/>
    <w:rsid w:val="00CE7B83"/>
    <w:rsid w:val="00CE7BF1"/>
    <w:rsid w:val="00CF0D0D"/>
    <w:rsid w:val="00CF1653"/>
    <w:rsid w:val="00CF1742"/>
    <w:rsid w:val="00CF1966"/>
    <w:rsid w:val="00CF2304"/>
    <w:rsid w:val="00CF2692"/>
    <w:rsid w:val="00CF34D0"/>
    <w:rsid w:val="00CF34DE"/>
    <w:rsid w:val="00CF3B1A"/>
    <w:rsid w:val="00CF5759"/>
    <w:rsid w:val="00CF7A4E"/>
    <w:rsid w:val="00CF7F57"/>
    <w:rsid w:val="00D00401"/>
    <w:rsid w:val="00D0068C"/>
    <w:rsid w:val="00D008B5"/>
    <w:rsid w:val="00D00A61"/>
    <w:rsid w:val="00D00BED"/>
    <w:rsid w:val="00D00DA3"/>
    <w:rsid w:val="00D01B3C"/>
    <w:rsid w:val="00D01C87"/>
    <w:rsid w:val="00D02861"/>
    <w:rsid w:val="00D03331"/>
    <w:rsid w:val="00D03BA3"/>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09F4"/>
    <w:rsid w:val="00D11611"/>
    <w:rsid w:val="00D132BC"/>
    <w:rsid w:val="00D13662"/>
    <w:rsid w:val="00D139F4"/>
    <w:rsid w:val="00D13E20"/>
    <w:rsid w:val="00D14FAA"/>
    <w:rsid w:val="00D150B0"/>
    <w:rsid w:val="00D15272"/>
    <w:rsid w:val="00D161B8"/>
    <w:rsid w:val="00D17258"/>
    <w:rsid w:val="00D17CD1"/>
    <w:rsid w:val="00D20554"/>
    <w:rsid w:val="00D21019"/>
    <w:rsid w:val="00D219A5"/>
    <w:rsid w:val="00D21AD1"/>
    <w:rsid w:val="00D22464"/>
    <w:rsid w:val="00D22CBB"/>
    <w:rsid w:val="00D22E43"/>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B73"/>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42B5"/>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A7832"/>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6644"/>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37D48"/>
    <w:rsid w:val="00E40DE2"/>
    <w:rsid w:val="00E41156"/>
    <w:rsid w:val="00E41620"/>
    <w:rsid w:val="00E4239E"/>
    <w:rsid w:val="00E426B9"/>
    <w:rsid w:val="00E42FEB"/>
    <w:rsid w:val="00E430BF"/>
    <w:rsid w:val="00E43CDB"/>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338"/>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65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86AAE"/>
    <w:rsid w:val="00E90E72"/>
    <w:rsid w:val="00E90FD0"/>
    <w:rsid w:val="00E91A69"/>
    <w:rsid w:val="00E91D37"/>
    <w:rsid w:val="00E91F17"/>
    <w:rsid w:val="00E92272"/>
    <w:rsid w:val="00E92BAA"/>
    <w:rsid w:val="00E93CA2"/>
    <w:rsid w:val="00E94D7F"/>
    <w:rsid w:val="00E94F53"/>
    <w:rsid w:val="00E95645"/>
    <w:rsid w:val="00E95CE6"/>
    <w:rsid w:val="00E95E47"/>
    <w:rsid w:val="00E969ED"/>
    <w:rsid w:val="00E96B46"/>
    <w:rsid w:val="00E9746B"/>
    <w:rsid w:val="00EA0054"/>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4AC8"/>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73B"/>
    <w:rsid w:val="00F00843"/>
    <w:rsid w:val="00F00C96"/>
    <w:rsid w:val="00F01D1E"/>
    <w:rsid w:val="00F040B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5FCE"/>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03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357"/>
    <w:rsid w:val="00F667B5"/>
    <w:rsid w:val="00F676CB"/>
    <w:rsid w:val="00F67946"/>
    <w:rsid w:val="00F67CD4"/>
    <w:rsid w:val="00F70E55"/>
    <w:rsid w:val="00F71F29"/>
    <w:rsid w:val="00F7342A"/>
    <w:rsid w:val="00F73C86"/>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6DE6"/>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DF0"/>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A12A5E"/>
  <w15:docId w15:val="{0118168F-402F-4101-8724-EF176DE98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tlid-translation">
    <w:name w:val="tlid-translation"/>
    <w:basedOn w:val="a0"/>
    <w:rsid w:val="007772E6"/>
  </w:style>
  <w:style w:type="character" w:customStyle="1" w:styleId="st">
    <w:name w:val="st"/>
    <w:basedOn w:val="a0"/>
    <w:rsid w:val="00064F47"/>
  </w:style>
  <w:style w:type="paragraph" w:styleId="HTML">
    <w:name w:val="HTML Preformatted"/>
    <w:basedOn w:val="a"/>
    <w:link w:val="HTML0"/>
    <w:uiPriority w:val="99"/>
    <w:unhideWhenUsed/>
    <w:rsid w:val="006E6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6E6BDC"/>
    <w:rPr>
      <w:rFonts w:ascii="Courier New" w:hAnsi="Courier New" w:cs="Courier New"/>
      <w:lang w:bidi="ar-SA"/>
    </w:rPr>
  </w:style>
  <w:style w:type="paragraph" w:customStyle="1" w:styleId="msonormal0">
    <w:name w:val="msonormal"/>
    <w:basedOn w:val="a"/>
    <w:rsid w:val="00F0073B"/>
    <w:pPr>
      <w:spacing w:before="100" w:beforeAutospacing="1" w:after="100" w:afterAutospacing="1"/>
    </w:pPr>
    <w:rPr>
      <w:lang w:val="hy-AM" w:eastAsia="hy-AM"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27221">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56963201">
      <w:bodyDiv w:val="1"/>
      <w:marLeft w:val="0"/>
      <w:marRight w:val="0"/>
      <w:marTop w:val="0"/>
      <w:marBottom w:val="0"/>
      <w:divBdr>
        <w:top w:val="none" w:sz="0" w:space="0" w:color="auto"/>
        <w:left w:val="none" w:sz="0" w:space="0" w:color="auto"/>
        <w:bottom w:val="none" w:sz="0" w:space="0" w:color="auto"/>
        <w:right w:val="none" w:sz="0" w:space="0" w:color="auto"/>
      </w:divBdr>
    </w:div>
    <w:div w:id="184369673">
      <w:bodyDiv w:val="1"/>
      <w:marLeft w:val="0"/>
      <w:marRight w:val="0"/>
      <w:marTop w:val="0"/>
      <w:marBottom w:val="0"/>
      <w:divBdr>
        <w:top w:val="none" w:sz="0" w:space="0" w:color="auto"/>
        <w:left w:val="none" w:sz="0" w:space="0" w:color="auto"/>
        <w:bottom w:val="none" w:sz="0" w:space="0" w:color="auto"/>
        <w:right w:val="none" w:sz="0" w:space="0" w:color="auto"/>
      </w:divBdr>
    </w:div>
    <w:div w:id="25790977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08675815">
      <w:bodyDiv w:val="1"/>
      <w:marLeft w:val="0"/>
      <w:marRight w:val="0"/>
      <w:marTop w:val="0"/>
      <w:marBottom w:val="0"/>
      <w:divBdr>
        <w:top w:val="none" w:sz="0" w:space="0" w:color="auto"/>
        <w:left w:val="none" w:sz="0" w:space="0" w:color="auto"/>
        <w:bottom w:val="none" w:sz="0" w:space="0" w:color="auto"/>
        <w:right w:val="none" w:sz="0" w:space="0" w:color="auto"/>
      </w:divBdr>
    </w:div>
    <w:div w:id="322130538">
      <w:bodyDiv w:val="1"/>
      <w:marLeft w:val="0"/>
      <w:marRight w:val="0"/>
      <w:marTop w:val="0"/>
      <w:marBottom w:val="0"/>
      <w:divBdr>
        <w:top w:val="none" w:sz="0" w:space="0" w:color="auto"/>
        <w:left w:val="none" w:sz="0" w:space="0" w:color="auto"/>
        <w:bottom w:val="none" w:sz="0" w:space="0" w:color="auto"/>
        <w:right w:val="none" w:sz="0" w:space="0" w:color="auto"/>
      </w:divBdr>
    </w:div>
    <w:div w:id="34282245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92898636">
      <w:bodyDiv w:val="1"/>
      <w:marLeft w:val="0"/>
      <w:marRight w:val="0"/>
      <w:marTop w:val="0"/>
      <w:marBottom w:val="0"/>
      <w:divBdr>
        <w:top w:val="none" w:sz="0" w:space="0" w:color="auto"/>
        <w:left w:val="none" w:sz="0" w:space="0" w:color="auto"/>
        <w:bottom w:val="none" w:sz="0" w:space="0" w:color="auto"/>
        <w:right w:val="none" w:sz="0" w:space="0" w:color="auto"/>
      </w:divBdr>
    </w:div>
    <w:div w:id="401566550">
      <w:bodyDiv w:val="1"/>
      <w:marLeft w:val="0"/>
      <w:marRight w:val="0"/>
      <w:marTop w:val="0"/>
      <w:marBottom w:val="0"/>
      <w:divBdr>
        <w:top w:val="none" w:sz="0" w:space="0" w:color="auto"/>
        <w:left w:val="none" w:sz="0" w:space="0" w:color="auto"/>
        <w:bottom w:val="none" w:sz="0" w:space="0" w:color="auto"/>
        <w:right w:val="none" w:sz="0" w:space="0" w:color="auto"/>
      </w:divBdr>
      <w:divsChild>
        <w:div w:id="21984238">
          <w:marLeft w:val="0"/>
          <w:marRight w:val="0"/>
          <w:marTop w:val="0"/>
          <w:marBottom w:val="0"/>
          <w:divBdr>
            <w:top w:val="none" w:sz="0" w:space="0" w:color="auto"/>
            <w:left w:val="none" w:sz="0" w:space="0" w:color="auto"/>
            <w:bottom w:val="none" w:sz="0" w:space="0" w:color="auto"/>
            <w:right w:val="none" w:sz="0" w:space="0" w:color="auto"/>
          </w:divBdr>
          <w:divsChild>
            <w:div w:id="1231160537">
              <w:marLeft w:val="0"/>
              <w:marRight w:val="0"/>
              <w:marTop w:val="0"/>
              <w:marBottom w:val="0"/>
              <w:divBdr>
                <w:top w:val="none" w:sz="0" w:space="0" w:color="auto"/>
                <w:left w:val="none" w:sz="0" w:space="0" w:color="auto"/>
                <w:bottom w:val="none" w:sz="0" w:space="0" w:color="auto"/>
                <w:right w:val="none" w:sz="0" w:space="0" w:color="auto"/>
              </w:divBdr>
              <w:divsChild>
                <w:div w:id="1388987477">
                  <w:marLeft w:val="0"/>
                  <w:marRight w:val="0"/>
                  <w:marTop w:val="0"/>
                  <w:marBottom w:val="0"/>
                  <w:divBdr>
                    <w:top w:val="none" w:sz="0" w:space="0" w:color="auto"/>
                    <w:left w:val="none" w:sz="0" w:space="0" w:color="auto"/>
                    <w:bottom w:val="none" w:sz="0" w:space="0" w:color="auto"/>
                    <w:right w:val="none" w:sz="0" w:space="0" w:color="auto"/>
                  </w:divBdr>
                </w:div>
                <w:div w:id="40988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995460">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0609116">
      <w:bodyDiv w:val="1"/>
      <w:marLeft w:val="0"/>
      <w:marRight w:val="0"/>
      <w:marTop w:val="0"/>
      <w:marBottom w:val="0"/>
      <w:divBdr>
        <w:top w:val="none" w:sz="0" w:space="0" w:color="auto"/>
        <w:left w:val="none" w:sz="0" w:space="0" w:color="auto"/>
        <w:bottom w:val="none" w:sz="0" w:space="0" w:color="auto"/>
        <w:right w:val="none" w:sz="0" w:space="0" w:color="auto"/>
      </w:divBdr>
    </w:div>
    <w:div w:id="555046805">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20321">
      <w:bodyDiv w:val="1"/>
      <w:marLeft w:val="0"/>
      <w:marRight w:val="0"/>
      <w:marTop w:val="0"/>
      <w:marBottom w:val="0"/>
      <w:divBdr>
        <w:top w:val="none" w:sz="0" w:space="0" w:color="auto"/>
        <w:left w:val="none" w:sz="0" w:space="0" w:color="auto"/>
        <w:bottom w:val="none" w:sz="0" w:space="0" w:color="auto"/>
        <w:right w:val="none" w:sz="0" w:space="0" w:color="auto"/>
      </w:divBdr>
      <w:divsChild>
        <w:div w:id="20909932">
          <w:marLeft w:val="0"/>
          <w:marRight w:val="0"/>
          <w:marTop w:val="0"/>
          <w:marBottom w:val="0"/>
          <w:divBdr>
            <w:top w:val="none" w:sz="0" w:space="0" w:color="auto"/>
            <w:left w:val="none" w:sz="0" w:space="0" w:color="auto"/>
            <w:bottom w:val="none" w:sz="0" w:space="0" w:color="auto"/>
            <w:right w:val="none" w:sz="0" w:space="0" w:color="auto"/>
          </w:divBdr>
          <w:divsChild>
            <w:div w:id="629559448">
              <w:marLeft w:val="0"/>
              <w:marRight w:val="0"/>
              <w:marTop w:val="0"/>
              <w:marBottom w:val="0"/>
              <w:divBdr>
                <w:top w:val="none" w:sz="0" w:space="0" w:color="auto"/>
                <w:left w:val="none" w:sz="0" w:space="0" w:color="auto"/>
                <w:bottom w:val="none" w:sz="0" w:space="0" w:color="auto"/>
                <w:right w:val="none" w:sz="0" w:space="0" w:color="auto"/>
              </w:divBdr>
            </w:div>
            <w:div w:id="170860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15331511">
      <w:bodyDiv w:val="1"/>
      <w:marLeft w:val="0"/>
      <w:marRight w:val="0"/>
      <w:marTop w:val="0"/>
      <w:marBottom w:val="0"/>
      <w:divBdr>
        <w:top w:val="none" w:sz="0" w:space="0" w:color="auto"/>
        <w:left w:val="none" w:sz="0" w:space="0" w:color="auto"/>
        <w:bottom w:val="none" w:sz="0" w:space="0" w:color="auto"/>
        <w:right w:val="none" w:sz="0" w:space="0" w:color="auto"/>
      </w:divBdr>
    </w:div>
    <w:div w:id="670765390">
      <w:bodyDiv w:val="1"/>
      <w:marLeft w:val="0"/>
      <w:marRight w:val="0"/>
      <w:marTop w:val="0"/>
      <w:marBottom w:val="0"/>
      <w:divBdr>
        <w:top w:val="none" w:sz="0" w:space="0" w:color="auto"/>
        <w:left w:val="none" w:sz="0" w:space="0" w:color="auto"/>
        <w:bottom w:val="none" w:sz="0" w:space="0" w:color="auto"/>
        <w:right w:val="none" w:sz="0" w:space="0" w:color="auto"/>
      </w:divBdr>
    </w:div>
    <w:div w:id="707294663">
      <w:bodyDiv w:val="1"/>
      <w:marLeft w:val="0"/>
      <w:marRight w:val="0"/>
      <w:marTop w:val="0"/>
      <w:marBottom w:val="0"/>
      <w:divBdr>
        <w:top w:val="none" w:sz="0" w:space="0" w:color="auto"/>
        <w:left w:val="none" w:sz="0" w:space="0" w:color="auto"/>
        <w:bottom w:val="none" w:sz="0" w:space="0" w:color="auto"/>
        <w:right w:val="none" w:sz="0" w:space="0" w:color="auto"/>
      </w:divBdr>
    </w:div>
    <w:div w:id="735015609">
      <w:bodyDiv w:val="1"/>
      <w:marLeft w:val="0"/>
      <w:marRight w:val="0"/>
      <w:marTop w:val="0"/>
      <w:marBottom w:val="0"/>
      <w:divBdr>
        <w:top w:val="none" w:sz="0" w:space="0" w:color="auto"/>
        <w:left w:val="none" w:sz="0" w:space="0" w:color="auto"/>
        <w:bottom w:val="none" w:sz="0" w:space="0" w:color="auto"/>
        <w:right w:val="none" w:sz="0" w:space="0" w:color="auto"/>
      </w:divBdr>
      <w:divsChild>
        <w:div w:id="1262641260">
          <w:marLeft w:val="0"/>
          <w:marRight w:val="0"/>
          <w:marTop w:val="0"/>
          <w:marBottom w:val="0"/>
          <w:divBdr>
            <w:top w:val="none" w:sz="0" w:space="0" w:color="auto"/>
            <w:left w:val="none" w:sz="0" w:space="0" w:color="auto"/>
            <w:bottom w:val="none" w:sz="0" w:space="0" w:color="auto"/>
            <w:right w:val="none" w:sz="0" w:space="0" w:color="auto"/>
          </w:divBdr>
          <w:divsChild>
            <w:div w:id="2121489151">
              <w:marLeft w:val="0"/>
              <w:marRight w:val="0"/>
              <w:marTop w:val="0"/>
              <w:marBottom w:val="0"/>
              <w:divBdr>
                <w:top w:val="none" w:sz="0" w:space="0" w:color="auto"/>
                <w:left w:val="none" w:sz="0" w:space="0" w:color="auto"/>
                <w:bottom w:val="none" w:sz="0" w:space="0" w:color="auto"/>
                <w:right w:val="none" w:sz="0" w:space="0" w:color="auto"/>
              </w:divBdr>
            </w:div>
            <w:div w:id="366680648">
              <w:marLeft w:val="0"/>
              <w:marRight w:val="0"/>
              <w:marTop w:val="0"/>
              <w:marBottom w:val="0"/>
              <w:divBdr>
                <w:top w:val="none" w:sz="0" w:space="0" w:color="auto"/>
                <w:left w:val="none" w:sz="0" w:space="0" w:color="auto"/>
                <w:bottom w:val="none" w:sz="0" w:space="0" w:color="auto"/>
                <w:right w:val="none" w:sz="0" w:space="0" w:color="auto"/>
              </w:divBdr>
            </w:div>
          </w:divsChild>
        </w:div>
        <w:div w:id="1295870774">
          <w:marLeft w:val="0"/>
          <w:marRight w:val="0"/>
          <w:marTop w:val="0"/>
          <w:marBottom w:val="0"/>
          <w:divBdr>
            <w:top w:val="none" w:sz="0" w:space="0" w:color="auto"/>
            <w:left w:val="none" w:sz="0" w:space="0" w:color="auto"/>
            <w:bottom w:val="none" w:sz="0" w:space="0" w:color="auto"/>
            <w:right w:val="none" w:sz="0" w:space="0" w:color="auto"/>
          </w:divBdr>
          <w:divsChild>
            <w:div w:id="635454875">
              <w:marLeft w:val="0"/>
              <w:marRight w:val="0"/>
              <w:marTop w:val="0"/>
              <w:marBottom w:val="0"/>
              <w:divBdr>
                <w:top w:val="none" w:sz="0" w:space="0" w:color="auto"/>
                <w:left w:val="none" w:sz="0" w:space="0" w:color="auto"/>
                <w:bottom w:val="none" w:sz="0" w:space="0" w:color="auto"/>
                <w:right w:val="none" w:sz="0" w:space="0" w:color="auto"/>
              </w:divBdr>
            </w:div>
            <w:div w:id="1848473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131484">
      <w:bodyDiv w:val="1"/>
      <w:marLeft w:val="0"/>
      <w:marRight w:val="0"/>
      <w:marTop w:val="0"/>
      <w:marBottom w:val="0"/>
      <w:divBdr>
        <w:top w:val="none" w:sz="0" w:space="0" w:color="auto"/>
        <w:left w:val="none" w:sz="0" w:space="0" w:color="auto"/>
        <w:bottom w:val="none" w:sz="0" w:space="0" w:color="auto"/>
        <w:right w:val="none" w:sz="0" w:space="0" w:color="auto"/>
      </w:divBdr>
    </w:div>
    <w:div w:id="80107098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9171221">
      <w:bodyDiv w:val="1"/>
      <w:marLeft w:val="0"/>
      <w:marRight w:val="0"/>
      <w:marTop w:val="0"/>
      <w:marBottom w:val="0"/>
      <w:divBdr>
        <w:top w:val="none" w:sz="0" w:space="0" w:color="auto"/>
        <w:left w:val="none" w:sz="0" w:space="0" w:color="auto"/>
        <w:bottom w:val="none" w:sz="0" w:space="0" w:color="auto"/>
        <w:right w:val="none" w:sz="0" w:space="0" w:color="auto"/>
      </w:divBdr>
    </w:div>
    <w:div w:id="927811623">
      <w:bodyDiv w:val="1"/>
      <w:marLeft w:val="0"/>
      <w:marRight w:val="0"/>
      <w:marTop w:val="0"/>
      <w:marBottom w:val="0"/>
      <w:divBdr>
        <w:top w:val="none" w:sz="0" w:space="0" w:color="auto"/>
        <w:left w:val="none" w:sz="0" w:space="0" w:color="auto"/>
        <w:bottom w:val="none" w:sz="0" w:space="0" w:color="auto"/>
        <w:right w:val="none" w:sz="0" w:space="0" w:color="auto"/>
      </w:divBdr>
    </w:div>
    <w:div w:id="1027174241">
      <w:bodyDiv w:val="1"/>
      <w:marLeft w:val="0"/>
      <w:marRight w:val="0"/>
      <w:marTop w:val="0"/>
      <w:marBottom w:val="0"/>
      <w:divBdr>
        <w:top w:val="none" w:sz="0" w:space="0" w:color="auto"/>
        <w:left w:val="none" w:sz="0" w:space="0" w:color="auto"/>
        <w:bottom w:val="none" w:sz="0" w:space="0" w:color="auto"/>
        <w:right w:val="none" w:sz="0" w:space="0" w:color="auto"/>
      </w:divBdr>
    </w:div>
    <w:div w:id="1029575366">
      <w:bodyDiv w:val="1"/>
      <w:marLeft w:val="0"/>
      <w:marRight w:val="0"/>
      <w:marTop w:val="0"/>
      <w:marBottom w:val="0"/>
      <w:divBdr>
        <w:top w:val="none" w:sz="0" w:space="0" w:color="auto"/>
        <w:left w:val="none" w:sz="0" w:space="0" w:color="auto"/>
        <w:bottom w:val="none" w:sz="0" w:space="0" w:color="auto"/>
        <w:right w:val="none" w:sz="0" w:space="0" w:color="auto"/>
      </w:divBdr>
    </w:div>
    <w:div w:id="1058475942">
      <w:bodyDiv w:val="1"/>
      <w:marLeft w:val="0"/>
      <w:marRight w:val="0"/>
      <w:marTop w:val="0"/>
      <w:marBottom w:val="0"/>
      <w:divBdr>
        <w:top w:val="none" w:sz="0" w:space="0" w:color="auto"/>
        <w:left w:val="none" w:sz="0" w:space="0" w:color="auto"/>
        <w:bottom w:val="none" w:sz="0" w:space="0" w:color="auto"/>
        <w:right w:val="none" w:sz="0" w:space="0" w:color="auto"/>
      </w:divBdr>
      <w:divsChild>
        <w:div w:id="1331524752">
          <w:marLeft w:val="0"/>
          <w:marRight w:val="0"/>
          <w:marTop w:val="0"/>
          <w:marBottom w:val="0"/>
          <w:divBdr>
            <w:top w:val="none" w:sz="0" w:space="0" w:color="auto"/>
            <w:left w:val="none" w:sz="0" w:space="0" w:color="auto"/>
            <w:bottom w:val="none" w:sz="0" w:space="0" w:color="auto"/>
            <w:right w:val="none" w:sz="0" w:space="0" w:color="auto"/>
          </w:divBdr>
        </w:div>
      </w:divsChild>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04094001">
      <w:bodyDiv w:val="1"/>
      <w:marLeft w:val="0"/>
      <w:marRight w:val="0"/>
      <w:marTop w:val="0"/>
      <w:marBottom w:val="0"/>
      <w:divBdr>
        <w:top w:val="none" w:sz="0" w:space="0" w:color="auto"/>
        <w:left w:val="none" w:sz="0" w:space="0" w:color="auto"/>
        <w:bottom w:val="none" w:sz="0" w:space="0" w:color="auto"/>
        <w:right w:val="none" w:sz="0" w:space="0" w:color="auto"/>
      </w:divBdr>
    </w:div>
    <w:div w:id="1278440321">
      <w:bodyDiv w:val="1"/>
      <w:marLeft w:val="0"/>
      <w:marRight w:val="0"/>
      <w:marTop w:val="0"/>
      <w:marBottom w:val="0"/>
      <w:divBdr>
        <w:top w:val="none" w:sz="0" w:space="0" w:color="auto"/>
        <w:left w:val="none" w:sz="0" w:space="0" w:color="auto"/>
        <w:bottom w:val="none" w:sz="0" w:space="0" w:color="auto"/>
        <w:right w:val="none" w:sz="0" w:space="0" w:color="auto"/>
      </w:divBdr>
    </w:div>
    <w:div w:id="1311061053">
      <w:bodyDiv w:val="1"/>
      <w:marLeft w:val="0"/>
      <w:marRight w:val="0"/>
      <w:marTop w:val="0"/>
      <w:marBottom w:val="0"/>
      <w:divBdr>
        <w:top w:val="none" w:sz="0" w:space="0" w:color="auto"/>
        <w:left w:val="none" w:sz="0" w:space="0" w:color="auto"/>
        <w:bottom w:val="none" w:sz="0" w:space="0" w:color="auto"/>
        <w:right w:val="none" w:sz="0" w:space="0" w:color="auto"/>
      </w:divBdr>
    </w:div>
    <w:div w:id="1319580079">
      <w:bodyDiv w:val="1"/>
      <w:marLeft w:val="0"/>
      <w:marRight w:val="0"/>
      <w:marTop w:val="0"/>
      <w:marBottom w:val="0"/>
      <w:divBdr>
        <w:top w:val="none" w:sz="0" w:space="0" w:color="auto"/>
        <w:left w:val="none" w:sz="0" w:space="0" w:color="auto"/>
        <w:bottom w:val="none" w:sz="0" w:space="0" w:color="auto"/>
        <w:right w:val="none" w:sz="0" w:space="0" w:color="auto"/>
      </w:divBdr>
    </w:div>
    <w:div w:id="1321075302">
      <w:bodyDiv w:val="1"/>
      <w:marLeft w:val="0"/>
      <w:marRight w:val="0"/>
      <w:marTop w:val="0"/>
      <w:marBottom w:val="0"/>
      <w:divBdr>
        <w:top w:val="none" w:sz="0" w:space="0" w:color="auto"/>
        <w:left w:val="none" w:sz="0" w:space="0" w:color="auto"/>
        <w:bottom w:val="none" w:sz="0" w:space="0" w:color="auto"/>
        <w:right w:val="none" w:sz="0" w:space="0" w:color="auto"/>
      </w:divBdr>
    </w:div>
    <w:div w:id="1330987258">
      <w:bodyDiv w:val="1"/>
      <w:marLeft w:val="0"/>
      <w:marRight w:val="0"/>
      <w:marTop w:val="0"/>
      <w:marBottom w:val="0"/>
      <w:divBdr>
        <w:top w:val="none" w:sz="0" w:space="0" w:color="auto"/>
        <w:left w:val="none" w:sz="0" w:space="0" w:color="auto"/>
        <w:bottom w:val="none" w:sz="0" w:space="0" w:color="auto"/>
        <w:right w:val="none" w:sz="0" w:space="0" w:color="auto"/>
      </w:divBdr>
      <w:divsChild>
        <w:div w:id="921572964">
          <w:marLeft w:val="0"/>
          <w:marRight w:val="0"/>
          <w:marTop w:val="0"/>
          <w:marBottom w:val="0"/>
          <w:divBdr>
            <w:top w:val="none" w:sz="0" w:space="0" w:color="auto"/>
            <w:left w:val="none" w:sz="0" w:space="0" w:color="auto"/>
            <w:bottom w:val="none" w:sz="0" w:space="0" w:color="auto"/>
            <w:right w:val="none" w:sz="0" w:space="0" w:color="auto"/>
          </w:divBdr>
          <w:divsChild>
            <w:div w:id="1062601819">
              <w:marLeft w:val="0"/>
              <w:marRight w:val="0"/>
              <w:marTop w:val="0"/>
              <w:marBottom w:val="0"/>
              <w:divBdr>
                <w:top w:val="none" w:sz="0" w:space="0" w:color="auto"/>
                <w:left w:val="none" w:sz="0" w:space="0" w:color="auto"/>
                <w:bottom w:val="none" w:sz="0" w:space="0" w:color="auto"/>
                <w:right w:val="none" w:sz="0" w:space="0" w:color="auto"/>
              </w:divBdr>
            </w:div>
            <w:div w:id="461267636">
              <w:marLeft w:val="0"/>
              <w:marRight w:val="0"/>
              <w:marTop w:val="0"/>
              <w:marBottom w:val="0"/>
              <w:divBdr>
                <w:top w:val="none" w:sz="0" w:space="0" w:color="auto"/>
                <w:left w:val="none" w:sz="0" w:space="0" w:color="auto"/>
                <w:bottom w:val="none" w:sz="0" w:space="0" w:color="auto"/>
                <w:right w:val="none" w:sz="0" w:space="0" w:color="auto"/>
              </w:divBdr>
            </w:div>
          </w:divsChild>
        </w:div>
        <w:div w:id="2008048689">
          <w:marLeft w:val="0"/>
          <w:marRight w:val="0"/>
          <w:marTop w:val="0"/>
          <w:marBottom w:val="0"/>
          <w:divBdr>
            <w:top w:val="none" w:sz="0" w:space="0" w:color="auto"/>
            <w:left w:val="none" w:sz="0" w:space="0" w:color="auto"/>
            <w:bottom w:val="none" w:sz="0" w:space="0" w:color="auto"/>
            <w:right w:val="none" w:sz="0" w:space="0" w:color="auto"/>
          </w:divBdr>
          <w:divsChild>
            <w:div w:id="108353803">
              <w:marLeft w:val="0"/>
              <w:marRight w:val="0"/>
              <w:marTop w:val="0"/>
              <w:marBottom w:val="0"/>
              <w:divBdr>
                <w:top w:val="none" w:sz="0" w:space="0" w:color="auto"/>
                <w:left w:val="none" w:sz="0" w:space="0" w:color="auto"/>
                <w:bottom w:val="none" w:sz="0" w:space="0" w:color="auto"/>
                <w:right w:val="none" w:sz="0" w:space="0" w:color="auto"/>
              </w:divBdr>
            </w:div>
            <w:div w:id="50058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992052">
      <w:bodyDiv w:val="1"/>
      <w:marLeft w:val="0"/>
      <w:marRight w:val="0"/>
      <w:marTop w:val="0"/>
      <w:marBottom w:val="0"/>
      <w:divBdr>
        <w:top w:val="none" w:sz="0" w:space="0" w:color="auto"/>
        <w:left w:val="none" w:sz="0" w:space="0" w:color="auto"/>
        <w:bottom w:val="none" w:sz="0" w:space="0" w:color="auto"/>
        <w:right w:val="none" w:sz="0" w:space="0" w:color="auto"/>
      </w:divBdr>
    </w:div>
    <w:div w:id="1384718568">
      <w:bodyDiv w:val="1"/>
      <w:marLeft w:val="0"/>
      <w:marRight w:val="0"/>
      <w:marTop w:val="0"/>
      <w:marBottom w:val="0"/>
      <w:divBdr>
        <w:top w:val="none" w:sz="0" w:space="0" w:color="auto"/>
        <w:left w:val="none" w:sz="0" w:space="0" w:color="auto"/>
        <w:bottom w:val="none" w:sz="0" w:space="0" w:color="auto"/>
        <w:right w:val="none" w:sz="0" w:space="0" w:color="auto"/>
      </w:divBdr>
      <w:divsChild>
        <w:div w:id="1862547025">
          <w:marLeft w:val="0"/>
          <w:marRight w:val="0"/>
          <w:marTop w:val="0"/>
          <w:marBottom w:val="0"/>
          <w:divBdr>
            <w:top w:val="none" w:sz="0" w:space="0" w:color="auto"/>
            <w:left w:val="none" w:sz="0" w:space="0" w:color="auto"/>
            <w:bottom w:val="none" w:sz="0" w:space="0" w:color="auto"/>
            <w:right w:val="none" w:sz="0" w:space="0" w:color="auto"/>
          </w:divBdr>
          <w:divsChild>
            <w:div w:id="860170100">
              <w:marLeft w:val="0"/>
              <w:marRight w:val="0"/>
              <w:marTop w:val="0"/>
              <w:marBottom w:val="0"/>
              <w:divBdr>
                <w:top w:val="none" w:sz="0" w:space="0" w:color="auto"/>
                <w:left w:val="none" w:sz="0" w:space="0" w:color="auto"/>
                <w:bottom w:val="none" w:sz="0" w:space="0" w:color="auto"/>
                <w:right w:val="none" w:sz="0" w:space="0" w:color="auto"/>
              </w:divBdr>
            </w:div>
            <w:div w:id="30358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45348416">
      <w:bodyDiv w:val="1"/>
      <w:marLeft w:val="0"/>
      <w:marRight w:val="0"/>
      <w:marTop w:val="0"/>
      <w:marBottom w:val="0"/>
      <w:divBdr>
        <w:top w:val="none" w:sz="0" w:space="0" w:color="auto"/>
        <w:left w:val="none" w:sz="0" w:space="0" w:color="auto"/>
        <w:bottom w:val="none" w:sz="0" w:space="0" w:color="auto"/>
        <w:right w:val="none" w:sz="0" w:space="0" w:color="auto"/>
      </w:divBdr>
    </w:div>
    <w:div w:id="1445807831">
      <w:bodyDiv w:val="1"/>
      <w:marLeft w:val="0"/>
      <w:marRight w:val="0"/>
      <w:marTop w:val="0"/>
      <w:marBottom w:val="0"/>
      <w:divBdr>
        <w:top w:val="none" w:sz="0" w:space="0" w:color="auto"/>
        <w:left w:val="none" w:sz="0" w:space="0" w:color="auto"/>
        <w:bottom w:val="none" w:sz="0" w:space="0" w:color="auto"/>
        <w:right w:val="none" w:sz="0" w:space="0" w:color="auto"/>
      </w:divBdr>
    </w:div>
    <w:div w:id="1447238292">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38624974">
      <w:bodyDiv w:val="1"/>
      <w:marLeft w:val="0"/>
      <w:marRight w:val="0"/>
      <w:marTop w:val="0"/>
      <w:marBottom w:val="0"/>
      <w:divBdr>
        <w:top w:val="none" w:sz="0" w:space="0" w:color="auto"/>
        <w:left w:val="none" w:sz="0" w:space="0" w:color="auto"/>
        <w:bottom w:val="none" w:sz="0" w:space="0" w:color="auto"/>
        <w:right w:val="none" w:sz="0" w:space="0" w:color="auto"/>
      </w:divBdr>
    </w:div>
    <w:div w:id="1809781781">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59541348">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35896764">
      <w:bodyDiv w:val="1"/>
      <w:marLeft w:val="0"/>
      <w:marRight w:val="0"/>
      <w:marTop w:val="0"/>
      <w:marBottom w:val="0"/>
      <w:divBdr>
        <w:top w:val="none" w:sz="0" w:space="0" w:color="auto"/>
        <w:left w:val="none" w:sz="0" w:space="0" w:color="auto"/>
        <w:bottom w:val="none" w:sz="0" w:space="0" w:color="auto"/>
        <w:right w:val="none" w:sz="0" w:space="0" w:color="auto"/>
      </w:divBdr>
    </w:div>
    <w:div w:id="1938438676">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53725097">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40144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v16.tender@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mailto:tiv16.tender@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9E6C2-20BC-463D-85E8-1B072B370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70</Pages>
  <Words>17820</Words>
  <Characters>101578</Characters>
  <Application>Microsoft Office Word</Application>
  <DocSecurity>0</DocSecurity>
  <Lines>846</Lines>
  <Paragraphs>238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119160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6</cp:revision>
  <cp:lastPrinted>2018-02-16T07:12:00Z</cp:lastPrinted>
  <dcterms:created xsi:type="dcterms:W3CDTF">2019-12-15T23:31:00Z</dcterms:created>
  <dcterms:modified xsi:type="dcterms:W3CDTF">2020-02-19T11:23:00Z</dcterms:modified>
</cp:coreProperties>
</file>